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EA6F6" w14:textId="77777777" w:rsidR="00AF2D98" w:rsidRPr="00AF2D98" w:rsidRDefault="008047FE" w:rsidP="00AF2D98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DRAFT </w:t>
      </w:r>
      <w:r w:rsidR="00AF2D98" w:rsidRPr="00AF2D98">
        <w:rPr>
          <w:b/>
          <w:sz w:val="32"/>
          <w:szCs w:val="32"/>
        </w:rPr>
        <w:t>FUTURE WORK PROGRAMME (2014 – 2018)</w:t>
      </w:r>
      <w:r w:rsidR="000B2F92">
        <w:rPr>
          <w:b/>
          <w:sz w:val="32"/>
          <w:szCs w:val="32"/>
        </w:rPr>
        <w:t xml:space="preserve"> – (</w:t>
      </w:r>
      <w:r w:rsidR="00D36746">
        <w:rPr>
          <w:b/>
          <w:sz w:val="24"/>
        </w:rPr>
        <w:t>March</w:t>
      </w:r>
      <w:r w:rsidR="00D36746" w:rsidRPr="000B2F92">
        <w:rPr>
          <w:b/>
          <w:sz w:val="24"/>
        </w:rPr>
        <w:t xml:space="preserve"> 201</w:t>
      </w:r>
      <w:r w:rsidR="00D36746">
        <w:rPr>
          <w:b/>
          <w:sz w:val="24"/>
        </w:rPr>
        <w:t>3</w:t>
      </w:r>
      <w:r w:rsidR="000B2F92">
        <w:rPr>
          <w:b/>
          <w:sz w:val="32"/>
          <w:szCs w:val="32"/>
        </w:rPr>
        <w:t>)</w:t>
      </w:r>
    </w:p>
    <w:p w14:paraId="0A680AD4" w14:textId="77777777" w:rsidR="00AF2D98" w:rsidRDefault="00AF2D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12"/>
        <w:gridCol w:w="1106"/>
        <w:gridCol w:w="683"/>
        <w:gridCol w:w="439"/>
        <w:gridCol w:w="439"/>
        <w:gridCol w:w="439"/>
        <w:gridCol w:w="439"/>
        <w:gridCol w:w="439"/>
        <w:gridCol w:w="439"/>
        <w:gridCol w:w="439"/>
        <w:tblGridChange w:id="1">
          <w:tblGrid>
            <w:gridCol w:w="9312"/>
            <w:gridCol w:w="1106"/>
            <w:gridCol w:w="683"/>
            <w:gridCol w:w="439"/>
            <w:gridCol w:w="439"/>
            <w:gridCol w:w="439"/>
            <w:gridCol w:w="439"/>
            <w:gridCol w:w="439"/>
            <w:gridCol w:w="439"/>
            <w:gridCol w:w="439"/>
          </w:tblGrid>
        </w:tblGridChange>
      </w:tblGrid>
      <w:tr w:rsidR="00D36746" w:rsidRPr="00014605" w14:paraId="632B9EFC" w14:textId="77777777" w:rsidTr="003500F0">
        <w:trPr>
          <w:cantSplit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54742A3A" w14:textId="77777777" w:rsidR="00D36746" w:rsidRPr="003A3263" w:rsidRDefault="00D36746" w:rsidP="003500F0">
            <w:pPr>
              <w:jc w:val="center"/>
              <w:rPr>
                <w:b/>
                <w:sz w:val="20"/>
              </w:rPr>
            </w:pPr>
            <w:r w:rsidRPr="003A3263">
              <w:rPr>
                <w:b/>
                <w:sz w:val="20"/>
              </w:rPr>
              <w:t>Task</w:t>
            </w:r>
          </w:p>
        </w:tc>
        <w:tc>
          <w:tcPr>
            <w:tcW w:w="0" w:type="auto"/>
            <w:vMerge w:val="restart"/>
            <w:shd w:val="clear" w:color="auto" w:fill="D9D9D9"/>
          </w:tcPr>
          <w:p w14:paraId="0784CA4A" w14:textId="77777777" w:rsidR="00D36746" w:rsidRPr="003A3263" w:rsidRDefault="00D36746" w:rsidP="003500F0">
            <w:pPr>
              <w:jc w:val="center"/>
              <w:rPr>
                <w:b/>
                <w:sz w:val="20"/>
              </w:rPr>
            </w:pPr>
            <w:r w:rsidRPr="003A3263">
              <w:rPr>
                <w:b/>
                <w:sz w:val="20"/>
              </w:rPr>
              <w:t>Strategy</w:t>
            </w:r>
            <w:r w:rsidRPr="003A3263">
              <w:rPr>
                <w:b/>
                <w:sz w:val="20"/>
              </w:rPr>
              <w:br/>
              <w:t>Elements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0C513CD9" w14:textId="77777777" w:rsidR="00D36746" w:rsidRPr="003A3263" w:rsidDel="00575FA3" w:rsidRDefault="00D36746" w:rsidP="003500F0">
            <w:pPr>
              <w:jc w:val="center"/>
              <w:rPr>
                <w:del w:id="2" w:author="Trainor, Neil" w:date="2013-03-15T01:33:00Z"/>
                <w:b/>
                <w:sz w:val="20"/>
              </w:rPr>
            </w:pPr>
            <w:del w:id="3" w:author="Trainor, Neil" w:date="2013-03-15T01:33:00Z">
              <w:r w:rsidRPr="003A3263" w:rsidDel="00575FA3">
                <w:rPr>
                  <w:b/>
                  <w:sz w:val="20"/>
                </w:rPr>
                <w:delText>Lead</w:delText>
              </w:r>
            </w:del>
          </w:p>
          <w:p w14:paraId="2397FAA5" w14:textId="77777777" w:rsidR="00575FA3" w:rsidRDefault="00575FA3" w:rsidP="003500F0">
            <w:pPr>
              <w:jc w:val="center"/>
              <w:rPr>
                <w:ins w:id="4" w:author="Trainor, Neil" w:date="2013-03-15T01:33:00Z"/>
                <w:b/>
                <w:sz w:val="20"/>
              </w:rPr>
            </w:pPr>
          </w:p>
          <w:p w14:paraId="18774D0F" w14:textId="77777777" w:rsidR="00D36746" w:rsidRPr="003A3263" w:rsidRDefault="00D36746" w:rsidP="003500F0">
            <w:pPr>
              <w:jc w:val="center"/>
              <w:rPr>
                <w:b/>
                <w:sz w:val="20"/>
              </w:rPr>
            </w:pPr>
            <w:r w:rsidRPr="003A3263">
              <w:rPr>
                <w:b/>
                <w:sz w:val="20"/>
              </w:rPr>
              <w:t>WG</w:t>
            </w:r>
          </w:p>
        </w:tc>
        <w:tc>
          <w:tcPr>
            <w:tcW w:w="0" w:type="auto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3D3E602" w14:textId="77777777" w:rsidR="00D36746" w:rsidRPr="003A3263" w:rsidRDefault="00D36746" w:rsidP="003500F0">
            <w:pPr>
              <w:jc w:val="center"/>
              <w:rPr>
                <w:b/>
                <w:sz w:val="20"/>
              </w:rPr>
            </w:pPr>
            <w:r w:rsidRPr="003A3263">
              <w:rPr>
                <w:b/>
                <w:sz w:val="20"/>
              </w:rPr>
              <w:t>Session</w:t>
            </w:r>
          </w:p>
        </w:tc>
      </w:tr>
      <w:tr w:rsidR="00D36746" w:rsidRPr="00014605" w14:paraId="317823F0" w14:textId="77777777" w:rsidTr="003500F0">
        <w:trPr>
          <w:cantSplit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1B7F1599" w14:textId="77777777" w:rsidR="00D36746" w:rsidRPr="00EC39E9" w:rsidRDefault="00D36746" w:rsidP="003500F0">
            <w:pPr>
              <w:numPr>
                <w:ilvl w:val="2"/>
                <w:numId w:val="1"/>
              </w:numPr>
              <w:jc w:val="center"/>
              <w:rPr>
                <w:b/>
                <w:sz w:val="20"/>
                <w:rPrChange w:id="5" w:author="Trainor, Neil" w:date="2013-03-14T20:31:00Z">
                  <w:rPr>
                    <w:sz w:val="20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bottom w:val="thickThinSmallGap" w:sz="24" w:space="0" w:color="auto"/>
            </w:tcBorders>
            <w:shd w:val="clear" w:color="auto" w:fill="D9D9D9"/>
          </w:tcPr>
          <w:p w14:paraId="756C3F35" w14:textId="77777777" w:rsidR="00D36746" w:rsidRPr="00EC39E9" w:rsidRDefault="00D36746" w:rsidP="003500F0">
            <w:pPr>
              <w:numPr>
                <w:ilvl w:val="2"/>
                <w:numId w:val="1"/>
              </w:numPr>
              <w:jc w:val="center"/>
              <w:rPr>
                <w:b/>
                <w:sz w:val="20"/>
                <w:rPrChange w:id="6" w:author="Trainor, Neil" w:date="2013-03-14T20:31:00Z">
                  <w:rPr>
                    <w:sz w:val="20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clear" w:color="auto" w:fill="D9D9D9"/>
          </w:tcPr>
          <w:p w14:paraId="54C1D009" w14:textId="77777777" w:rsidR="00D36746" w:rsidRPr="00EC39E9" w:rsidRDefault="00D36746" w:rsidP="003500F0">
            <w:pPr>
              <w:numPr>
                <w:ilvl w:val="2"/>
                <w:numId w:val="1"/>
              </w:numPr>
              <w:jc w:val="center"/>
              <w:rPr>
                <w:b/>
                <w:sz w:val="20"/>
                <w:rPrChange w:id="7" w:author="Trainor, Neil" w:date="2013-03-14T20:31:00Z">
                  <w:rPr>
                    <w:sz w:val="20"/>
                  </w:rPr>
                </w:rPrChange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A56C5CF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8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9" w:author="Trainor, Neil" w:date="2013-03-14T20:31:00Z">
                  <w:rPr>
                    <w:sz w:val="20"/>
                  </w:rPr>
                </w:rPrChange>
              </w:rPr>
              <w:t>38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5DEF5630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0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1" w:author="Trainor, Neil" w:date="2013-03-14T20:31:00Z">
                  <w:rPr>
                    <w:sz w:val="20"/>
                  </w:rPr>
                </w:rPrChange>
              </w:rPr>
              <w:t>39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1CA4DEC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2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3" w:author="Trainor, Neil" w:date="2013-03-14T20:31:00Z">
                  <w:rPr>
                    <w:sz w:val="20"/>
                  </w:rPr>
                </w:rPrChange>
              </w:rPr>
              <w:t>40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91C3273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4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5" w:author="Trainor, Neil" w:date="2013-03-14T20:31:00Z">
                  <w:rPr>
                    <w:sz w:val="20"/>
                  </w:rPr>
                </w:rPrChange>
              </w:rPr>
              <w:t>41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19C825D8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6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7" w:author="Trainor, Neil" w:date="2013-03-14T20:31:00Z">
                  <w:rPr>
                    <w:sz w:val="20"/>
                  </w:rPr>
                </w:rPrChange>
              </w:rPr>
              <w:t>42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E608E8F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8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9" w:author="Trainor, Neil" w:date="2013-03-14T20:31:00Z">
                  <w:rPr>
                    <w:sz w:val="20"/>
                  </w:rPr>
                </w:rPrChange>
              </w:rPr>
              <w:t>43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949DB8A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20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21" w:author="Trainor, Neil" w:date="2013-03-14T20:31:00Z">
                  <w:rPr>
                    <w:sz w:val="20"/>
                  </w:rPr>
                </w:rPrChange>
              </w:rPr>
              <w:t>44</w:t>
            </w:r>
          </w:p>
        </w:tc>
      </w:tr>
      <w:tr w:rsidR="00D36746" w:rsidRPr="00014605" w14:paraId="448D4D3F" w14:textId="77777777" w:rsidTr="00EC39E9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0769C1" w14:textId="3A633BB8" w:rsidR="00D36746" w:rsidRDefault="00D36746" w:rsidP="00BC042C">
            <w:pPr>
              <w:pStyle w:val="List1"/>
              <w:numPr>
                <w:ilvl w:val="0"/>
                <w:numId w:val="3"/>
              </w:numPr>
            </w:pPr>
            <w:bookmarkStart w:id="22" w:name="_Hlk267301783"/>
            <w:r w:rsidRPr="00947575">
              <w:t>Develop a</w:t>
            </w:r>
            <w:ins w:id="23" w:author="" w:date="2013-03-15T10:50:00Z">
              <w:r w:rsidR="003500F0">
                <w:t>n</w:t>
              </w:r>
            </w:ins>
            <w:r w:rsidRPr="00947575">
              <w:t xml:space="preserve"> “</w:t>
            </w:r>
            <w:r>
              <w:t>IALA VTS Strategy</w:t>
            </w:r>
            <w:r w:rsidRPr="00947575">
              <w:t xml:space="preserve"> Paper” </w:t>
            </w:r>
            <w:r>
              <w:t xml:space="preserve">on the needs for the future delivery of VTS and </w:t>
            </w:r>
            <w:r w:rsidRPr="00947575">
              <w:t>possible implications for IMO Resolution A.857 (20) Guidelines for Vessel Traffic Services.</w:t>
            </w:r>
          </w:p>
          <w:p w14:paraId="5C70FA76" w14:textId="77777777" w:rsidR="00D36746" w:rsidRPr="00947575" w:rsidRDefault="00D36746" w:rsidP="00D23442">
            <w:pPr>
              <w:pStyle w:val="List1"/>
              <w:numPr>
                <w:ilvl w:val="0"/>
                <w:numId w:val="0"/>
              </w:numPr>
              <w:ind w:left="360"/>
            </w:pPr>
            <w:r>
              <w:t>(</w:t>
            </w:r>
            <w:r w:rsidRPr="00947575">
              <w:rPr>
                <w:i/>
              </w:rPr>
              <w:t>Note: New Task for 2012 – 14 as approved at Council 53</w:t>
            </w:r>
            <w:r>
              <w:rPr>
                <w:i/>
              </w:rPr>
              <w:t>, commencing September 2012</w:t>
            </w:r>
            <w:r>
              <w:t xml:space="preserve">) </w:t>
            </w:r>
            <w:r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</w:tcPr>
          <w:p w14:paraId="7545698A" w14:textId="77777777" w:rsidR="00D36746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</w:tcPr>
          <w:p w14:paraId="02EEC9D3" w14:textId="77777777" w:rsidR="00D36746" w:rsidRPr="003A3263" w:rsidRDefault="00D36746" w:rsidP="00947575">
            <w:pPr>
              <w:jc w:val="center"/>
            </w:pPr>
            <w:r w:rsidRPr="003A3263">
              <w:t>1</w:t>
            </w:r>
          </w:p>
        </w:tc>
        <w:tc>
          <w:tcPr>
            <w:tcW w:w="0" w:type="auto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C14C57" w14:textId="77777777" w:rsidR="00D36746" w:rsidRPr="00947575" w:rsidRDefault="00D36746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B9A714A" w14:textId="77777777" w:rsidR="00D36746" w:rsidRPr="00947575" w:rsidRDefault="00D36746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EF8D989" w14:textId="77777777" w:rsidR="00D36746" w:rsidRPr="00947575" w:rsidRDefault="00D36746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BBE1257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5D28EF0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C2666E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1E04A3F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4D22E707" w14:textId="77777777" w:rsidTr="00EC39E9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BD93530" w14:textId="77777777" w:rsidR="00D36746" w:rsidRPr="00947575" w:rsidRDefault="00D36746" w:rsidP="00BC042C">
            <w:pPr>
              <w:pStyle w:val="List1"/>
              <w:numPr>
                <w:ilvl w:val="0"/>
                <w:numId w:val="3"/>
              </w:numPr>
            </w:pPr>
            <w:r>
              <w:t>Produce a Recommendation on Stand Alone VTS Communications procedures, consistent with SMCP.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</w:tcPr>
          <w:p w14:paraId="56DA6155" w14:textId="77777777" w:rsidR="00D36746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</w:tcPr>
          <w:p w14:paraId="12D4CD21" w14:textId="77777777" w:rsidR="00D36746" w:rsidRPr="003A3263" w:rsidRDefault="00D36746" w:rsidP="00947575">
            <w:pPr>
              <w:jc w:val="center"/>
            </w:pPr>
            <w:r w:rsidRPr="003A3263">
              <w:t>1</w:t>
            </w:r>
          </w:p>
        </w:tc>
        <w:tc>
          <w:tcPr>
            <w:tcW w:w="0" w:type="auto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CE16E6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5139F6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298C59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CFA2771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C816A8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E1A0791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7A12C08" w14:textId="77777777" w:rsidR="00D36746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036C5B7D" w14:textId="77777777" w:rsidTr="003A3263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  <w:tblPrExChange w:id="24" w:author="Trainor, Neil" w:date="2013-03-14T20:35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Ex>
          </w:tblPrExChange>
        </w:tblPrEx>
        <w:trPr>
          <w:cantSplit/>
          <w:trPrChange w:id="25" w:author="Trainor, Neil" w:date="2013-03-14T20:35:00Z">
            <w:trPr>
              <w:cantSplit/>
            </w:trPr>
          </w:trPrChange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26" w:author="Trainor, Neil" w:date="2013-03-14T20:35:00Z">
              <w:tcPr>
                <w:tcW w:w="0" w:type="auto"/>
                <w:tcBorders>
                  <w:right w:val="single" w:sz="4" w:space="0" w:color="auto"/>
                </w:tcBorders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4F05D341" w14:textId="77777777" w:rsidR="00D36746" w:rsidRPr="00014605" w:rsidRDefault="00D36746">
            <w:pPr>
              <w:pStyle w:val="List1"/>
              <w:numPr>
                <w:ilvl w:val="0"/>
                <w:numId w:val="0"/>
              </w:numPr>
              <w:pPrChange w:id="27" w:author="" w:date="2013-03-15T10:51:00Z">
                <w:pPr>
                  <w:pStyle w:val="List1"/>
                  <w:numPr>
                    <w:numId w:val="3"/>
                  </w:numPr>
                  <w:tabs>
                    <w:tab w:val="clear" w:pos="567"/>
                  </w:tabs>
                  <w:ind w:left="360" w:hanging="360"/>
                </w:pPr>
              </w:pPrChange>
            </w:pPr>
            <w:del w:id="28" w:author="Trainor, Neil" w:date="2013-03-14T01:33:00Z">
              <w:r w:rsidDel="00256207">
                <w:delText xml:space="preserve">Produce a Guideline on the reporting of close quarters / near miss situations </w:delText>
              </w:r>
              <w:r w:rsidRPr="00D855E0" w:rsidDel="00256207">
                <w:rPr>
                  <w:highlight w:val="yellow"/>
                </w:rPr>
                <w:delText>(VTS34)</w:delText>
              </w:r>
            </w:del>
          </w:p>
        </w:tc>
        <w:tc>
          <w:tcPr>
            <w:tcW w:w="0" w:type="auto"/>
            <w:shd w:val="clear" w:color="auto" w:fill="D9D9D9" w:themeFill="background1" w:themeFillShade="D9"/>
            <w:tcPrChange w:id="29" w:author="Trainor, Neil" w:date="2013-03-14T20:35:00Z">
              <w:tcPr>
                <w:tcW w:w="0" w:type="auto"/>
              </w:tcPr>
            </w:tcPrChange>
          </w:tcPr>
          <w:p w14:paraId="2D864B0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PrChange w:id="30" w:author="Trainor, Neil" w:date="2013-03-14T20:35:00Z">
              <w:tcPr>
                <w:tcW w:w="0" w:type="auto"/>
                <w:tcBorders>
                  <w:right w:val="single" w:sz="4" w:space="0" w:color="auto"/>
                </w:tcBorders>
              </w:tcPr>
            </w:tcPrChange>
          </w:tcPr>
          <w:p w14:paraId="13F9A417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1" w:author="Trainor, Neil" w:date="2013-03-14T20:35:00Z">
              <w:tcPr>
                <w:tcW w:w="0" w:type="auto"/>
                <w:tcBorders>
                  <w:left w:val="single" w:sz="4" w:space="0" w:color="auto"/>
                </w:tcBorders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6B18B79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2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2E47B5EF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3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01B4D6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4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0274DEAE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5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588F7B85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6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3829402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7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374D06B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4857EAED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EFE69E1" w14:textId="77777777" w:rsidR="00D36746" w:rsidRDefault="00D36746" w:rsidP="00D23442">
            <w:pPr>
              <w:pStyle w:val="List1"/>
              <w:numPr>
                <w:ilvl w:val="0"/>
                <w:numId w:val="3"/>
              </w:numPr>
            </w:pPr>
            <w:r w:rsidRPr="00D23442">
              <w:t xml:space="preserve">Produce a Recommendation on the portrayal of </w:t>
            </w:r>
            <w:r>
              <w:t xml:space="preserve">VTS information and data </w:t>
            </w:r>
            <w:del w:id="38" w:author="Trainor, Neil" w:date="2013-03-14T00:25:00Z">
              <w:r w:rsidRPr="00D23442" w:rsidDel="00043B55">
                <w:delText>maritime surface picture</w:delText>
              </w:r>
              <w:r w:rsidDel="00043B55">
                <w:delText xml:space="preserve"> </w:delText>
              </w:r>
            </w:del>
            <w:r w:rsidRPr="00C2148A">
              <w:rPr>
                <w:highlight w:val="yellow"/>
              </w:rPr>
              <w:t>(VTS34)</w:t>
            </w:r>
          </w:p>
          <w:p w14:paraId="3130C1AB" w14:textId="77777777" w:rsidR="00D36746" w:rsidRPr="00C2148A" w:rsidRDefault="00D36746" w:rsidP="00C2148A">
            <w:pPr>
              <w:pStyle w:val="List1"/>
              <w:numPr>
                <w:ilvl w:val="0"/>
                <w:numId w:val="0"/>
              </w:numPr>
              <w:ind w:left="360"/>
              <w:rPr>
                <w:i/>
              </w:rPr>
            </w:pPr>
            <w:r w:rsidRPr="00C2148A">
              <w:rPr>
                <w:i/>
              </w:rPr>
              <w:t xml:space="preserve">(Note: to commence at the March 2013 workshop as approved at Council 53) </w:t>
            </w:r>
          </w:p>
        </w:tc>
        <w:tc>
          <w:tcPr>
            <w:tcW w:w="0" w:type="auto"/>
          </w:tcPr>
          <w:p w14:paraId="36828A60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90342C4" w14:textId="77777777" w:rsidR="00D36746" w:rsidRPr="003A3263" w:rsidRDefault="00D36746" w:rsidP="003500F0">
            <w:pPr>
              <w:jc w:val="center"/>
              <w:rPr>
                <w:sz w:val="20"/>
              </w:rPr>
            </w:pPr>
            <w:r w:rsidRPr="003A3263">
              <w:rPr>
                <w:sz w:val="20"/>
              </w:rPr>
              <w:t>1/2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25346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757BC57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BE1318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367677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6B8C52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DF2FE81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E1A771A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068529CA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DC4EB3" w14:textId="77777777" w:rsidR="00D36746" w:rsidRPr="00014605" w:rsidRDefault="00D36746" w:rsidP="00256207">
            <w:pPr>
              <w:pStyle w:val="List1"/>
              <w:numPr>
                <w:ilvl w:val="0"/>
                <w:numId w:val="3"/>
              </w:numPr>
            </w:pPr>
            <w:r>
              <w:t xml:space="preserve">Produce a </w:t>
            </w:r>
            <w:del w:id="39" w:author="Trainor, Neil" w:date="2013-03-14T00:27:00Z">
              <w:r w:rsidDel="00043B55">
                <w:delText xml:space="preserve">Recommendation </w:delText>
              </w:r>
            </w:del>
            <w:r>
              <w:t xml:space="preserve">Guideline on </w:t>
            </w:r>
            <w:del w:id="40" w:author="Trainor, Neil" w:date="2013-03-14T01:31:00Z">
              <w:r w:rsidDel="00256207">
                <w:delText xml:space="preserve"> </w:delText>
              </w:r>
            </w:del>
            <w:r>
              <w:t xml:space="preserve">incident </w:t>
            </w:r>
            <w:del w:id="41" w:author="Trainor, Neil" w:date="2013-03-14T01:32:00Z">
              <w:r w:rsidDel="00256207">
                <w:delText xml:space="preserve">and </w:delText>
              </w:r>
            </w:del>
            <w:r>
              <w:t xml:space="preserve">/ accident reporting and recording, including near miss situations </w:t>
            </w:r>
            <w:r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</w:tcPr>
          <w:p w14:paraId="71C4299A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D7CED76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  <w:r w:rsidRPr="003A3263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CAE8CB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F5992A4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A5B539A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CA3135D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72A9727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7F567C5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C9AB7AC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168219CC" w14:textId="77777777" w:rsidTr="003A3263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  <w:tblPrExChange w:id="42" w:author="Trainor, Neil" w:date="2013-03-14T20:35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Ex>
          </w:tblPrExChange>
        </w:tblPrEx>
        <w:trPr>
          <w:cantSplit/>
          <w:trPrChange w:id="43" w:author="Trainor, Neil" w:date="2013-03-14T20:35:00Z">
            <w:trPr>
              <w:cantSplit/>
            </w:trPr>
          </w:trPrChange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44" w:author="Trainor, Neil" w:date="2013-03-14T20:35:00Z">
              <w:tcPr>
                <w:tcW w:w="0" w:type="auto"/>
                <w:tcBorders>
                  <w:right w:val="single" w:sz="4" w:space="0" w:color="auto"/>
                </w:tcBorders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3DA0D7DD" w14:textId="77777777" w:rsidR="00D36746" w:rsidRPr="00014605" w:rsidRDefault="00D36746">
            <w:pPr>
              <w:pStyle w:val="List1"/>
              <w:numPr>
                <w:ilvl w:val="0"/>
                <w:numId w:val="0"/>
              </w:numPr>
              <w:pPrChange w:id="45" w:author="" w:date="2013-03-15T10:51:00Z">
                <w:pPr>
                  <w:pStyle w:val="List1"/>
                  <w:numPr>
                    <w:numId w:val="3"/>
                  </w:numPr>
                  <w:tabs>
                    <w:tab w:val="clear" w:pos="567"/>
                  </w:tabs>
                  <w:ind w:left="360" w:hanging="360"/>
                </w:pPr>
              </w:pPrChange>
            </w:pPr>
            <w:del w:id="46" w:author="Trainor, Neil" w:date="2013-03-14T01:33:00Z">
              <w:r w:rsidDel="00256207">
                <w:delText xml:space="preserve">Produce a Recommendation on recording and analysis </w:delText>
              </w:r>
              <w:r w:rsidRPr="00D855E0" w:rsidDel="00256207">
                <w:rPr>
                  <w:highlight w:val="yellow"/>
                </w:rPr>
                <w:delText>(VTS34)</w:delText>
              </w:r>
            </w:del>
          </w:p>
        </w:tc>
        <w:tc>
          <w:tcPr>
            <w:tcW w:w="0" w:type="auto"/>
            <w:shd w:val="clear" w:color="auto" w:fill="D9D9D9" w:themeFill="background1" w:themeFillShade="D9"/>
            <w:tcPrChange w:id="47" w:author="Trainor, Neil" w:date="2013-03-14T20:35:00Z">
              <w:tcPr>
                <w:tcW w:w="0" w:type="auto"/>
              </w:tcPr>
            </w:tcPrChange>
          </w:tcPr>
          <w:p w14:paraId="5E861CF0" w14:textId="77777777" w:rsidR="00D36746" w:rsidRPr="00014605" w:rsidRDefault="00D36746" w:rsidP="003500F0">
            <w:pPr>
              <w:jc w:val="center"/>
              <w:rPr>
                <w:ins w:id="48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PrChange w:id="49" w:author="Trainor, Neil" w:date="2013-03-14T20:35:00Z">
              <w:tcPr>
                <w:tcW w:w="0" w:type="auto"/>
                <w:tcBorders>
                  <w:right w:val="single" w:sz="4" w:space="0" w:color="auto"/>
                </w:tcBorders>
              </w:tcPr>
            </w:tcPrChange>
          </w:tcPr>
          <w:p w14:paraId="5A11135B" w14:textId="77777777" w:rsidR="00D36746" w:rsidRPr="003A3263" w:rsidRDefault="00D36746" w:rsidP="003500F0">
            <w:pPr>
              <w:jc w:val="center"/>
              <w:rPr>
                <w:ins w:id="50" w:author="Trainor, Neil" w:date="2013-03-14T19:35:00Z"/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1" w:author="Trainor, Neil" w:date="2013-03-14T20:35:00Z">
              <w:tcPr>
                <w:tcW w:w="0" w:type="auto"/>
                <w:tcBorders>
                  <w:left w:val="single" w:sz="4" w:space="0" w:color="auto"/>
                </w:tcBorders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5C2060AD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2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6129A5C9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3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5CA012A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4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019B666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5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41B33A9B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6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3DC1BF6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7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7E296E87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2A93F712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8245831" w14:textId="77777777" w:rsidR="00D36746" w:rsidRPr="00014605" w:rsidRDefault="00D36746" w:rsidP="00256207">
            <w:pPr>
              <w:pStyle w:val="List1"/>
              <w:numPr>
                <w:ilvl w:val="0"/>
                <w:numId w:val="3"/>
              </w:numPr>
            </w:pPr>
            <w:r>
              <w:t xml:space="preserve">Produce a Guideline on public relations, including </w:t>
            </w:r>
            <w:del w:id="58" w:author="Trainor, Neil" w:date="2013-03-14T01:36:00Z">
              <w:r w:rsidDel="00256207">
                <w:delText xml:space="preserve">handling </w:delText>
              </w:r>
            </w:del>
            <w:r>
              <w:t>communications with the media and public perception</w:t>
            </w:r>
            <w:del w:id="59" w:author="Trainor, Neil" w:date="2013-03-14T01:36:00Z">
              <w:r w:rsidDel="00256207">
                <w:delText xml:space="preserve">during an incident / accident </w:delText>
              </w:r>
            </w:del>
            <w:r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</w:tcPr>
          <w:p w14:paraId="4558024D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C5D2E25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  <w:r w:rsidRPr="003A3263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DC02A0A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019B15A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4B59CF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6529BD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A30B20F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92BE36E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3C0E81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050E4E0D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97A4309" w14:textId="77777777" w:rsidR="00D36746" w:rsidRPr="00014605" w:rsidRDefault="00D36746" w:rsidP="00DA25CF">
            <w:pPr>
              <w:pStyle w:val="List1"/>
              <w:numPr>
                <w:ilvl w:val="0"/>
                <w:numId w:val="3"/>
              </w:numPr>
            </w:pPr>
            <w:r w:rsidRPr="00BF66C5">
              <w:t xml:space="preserve">Update the VTS Manual  </w:t>
            </w:r>
            <w:r w:rsidRPr="00D23442">
              <w:rPr>
                <w:highlight w:val="yellow"/>
              </w:rPr>
              <w:t>(On</w:t>
            </w:r>
            <w:r>
              <w:rPr>
                <w:highlight w:val="yellow"/>
              </w:rPr>
              <w:t>-</w:t>
            </w:r>
            <w:r w:rsidRPr="00D23442">
              <w:rPr>
                <w:highlight w:val="yellow"/>
              </w:rPr>
              <w:t>going)</w:t>
            </w:r>
          </w:p>
        </w:tc>
        <w:tc>
          <w:tcPr>
            <w:tcW w:w="0" w:type="auto"/>
          </w:tcPr>
          <w:p w14:paraId="326A6D6A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7F43760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  <w:r w:rsidRPr="003A3263">
              <w:rPr>
                <w:sz w:val="20"/>
              </w:rPr>
              <w:t>All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EFD3CB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40FD07D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DBE1D3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17447C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4F1C9D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AD8704E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C593334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1AA9AAB2" w14:textId="77777777" w:rsidTr="00EC39E9">
        <w:trPr>
          <w:cantSplit/>
          <w:ins w:id="60" w:author="Trainor, Neil" w:date="2013-03-14T01:53:00Z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0D4FB74" w14:textId="77777777" w:rsidR="00D36746" w:rsidRPr="00BF66C5" w:rsidRDefault="00D36746" w:rsidP="00DA25CF">
            <w:pPr>
              <w:pStyle w:val="List1"/>
              <w:numPr>
                <w:ilvl w:val="0"/>
                <w:numId w:val="3"/>
              </w:numPr>
              <w:rPr>
                <w:ins w:id="61" w:author="Trainor, Neil" w:date="2013-03-14T01:53:00Z"/>
              </w:rPr>
            </w:pPr>
            <w:ins w:id="62" w:author="Trainor, Neil" w:date="2013-03-14T01:53:00Z">
              <w:r>
                <w:t>Deve</w:t>
              </w:r>
            </w:ins>
            <w:ins w:id="63" w:author="Trainor, Neil" w:date="2013-03-14T01:54:00Z">
              <w:r>
                <w:t>l</w:t>
              </w:r>
            </w:ins>
            <w:ins w:id="64" w:author="Trainor, Neil" w:date="2013-03-14T01:53:00Z">
              <w:r>
                <w:t>op a position paper on the roles of VTS in e-Navigation.</w:t>
              </w:r>
            </w:ins>
          </w:p>
        </w:tc>
        <w:tc>
          <w:tcPr>
            <w:tcW w:w="0" w:type="auto"/>
          </w:tcPr>
          <w:p w14:paraId="55BF437E" w14:textId="77777777" w:rsidR="00D36746" w:rsidRDefault="00D36746" w:rsidP="003500F0">
            <w:pPr>
              <w:jc w:val="center"/>
              <w:rPr>
                <w:ins w:id="65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58D1503" w14:textId="77777777" w:rsidR="00D36746" w:rsidRPr="003A3263" w:rsidRDefault="00D36746" w:rsidP="003500F0">
            <w:pPr>
              <w:jc w:val="center"/>
              <w:rPr>
                <w:ins w:id="66" w:author="Trainor, Neil" w:date="2013-03-14T19:35:00Z"/>
                <w:color w:val="FF0000"/>
                <w:sz w:val="20"/>
              </w:rPr>
            </w:pPr>
            <w:r w:rsidRPr="003A3263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06BDE92" w14:textId="77777777" w:rsidR="00D36746" w:rsidRPr="00014605" w:rsidRDefault="00D36746" w:rsidP="003500F0">
            <w:pPr>
              <w:jc w:val="center"/>
              <w:rPr>
                <w:ins w:id="67" w:author="Trainor, Neil" w:date="2013-03-14T01:5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5464FA5" w14:textId="77777777" w:rsidR="00D36746" w:rsidRPr="00014605" w:rsidRDefault="00D36746" w:rsidP="003500F0">
            <w:pPr>
              <w:jc w:val="center"/>
              <w:rPr>
                <w:ins w:id="68" w:author="Trainor, Neil" w:date="2013-03-14T01:5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56A4727" w14:textId="77777777" w:rsidR="00D36746" w:rsidRPr="00014605" w:rsidRDefault="00D36746" w:rsidP="003500F0">
            <w:pPr>
              <w:jc w:val="center"/>
              <w:rPr>
                <w:ins w:id="69" w:author="Trainor, Neil" w:date="2013-03-14T01:5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93897AF" w14:textId="77777777" w:rsidR="00D36746" w:rsidRPr="00014605" w:rsidRDefault="00D36746" w:rsidP="003500F0">
            <w:pPr>
              <w:jc w:val="center"/>
              <w:rPr>
                <w:ins w:id="70" w:author="Trainor, Neil" w:date="2013-03-14T01:5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B1FD95C" w14:textId="77777777" w:rsidR="00D36746" w:rsidRPr="00014605" w:rsidRDefault="00D36746" w:rsidP="003500F0">
            <w:pPr>
              <w:jc w:val="center"/>
              <w:rPr>
                <w:ins w:id="71" w:author="Trainor, Neil" w:date="2013-03-14T01:53:00Z"/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FE26E86" w14:textId="77777777" w:rsidR="00D36746" w:rsidRPr="00014605" w:rsidRDefault="00D36746" w:rsidP="003500F0">
            <w:pPr>
              <w:jc w:val="center"/>
              <w:rPr>
                <w:ins w:id="72" w:author="Trainor, Neil" w:date="2013-03-14T01:53:00Z"/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CB6C4D3" w14:textId="77777777" w:rsidR="00D36746" w:rsidRPr="00014605" w:rsidRDefault="00D36746" w:rsidP="003500F0">
            <w:pPr>
              <w:jc w:val="center"/>
              <w:rPr>
                <w:ins w:id="73" w:author="Trainor, Neil" w:date="2013-03-14T01:53:00Z"/>
                <w:b/>
                <w:sz w:val="20"/>
              </w:rPr>
            </w:pPr>
          </w:p>
        </w:tc>
      </w:tr>
      <w:tr w:rsidR="00D36746" w:rsidRPr="00014605" w14:paraId="5E3981BE" w14:textId="77777777" w:rsidTr="003A326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7A06328C" w14:textId="77777777" w:rsidR="00D36746" w:rsidRPr="00D50C53" w:rsidRDefault="00D36746">
            <w:pPr>
              <w:pStyle w:val="List1"/>
              <w:numPr>
                <w:ilvl w:val="0"/>
                <w:numId w:val="0"/>
              </w:numPr>
              <w:pPrChange w:id="74" w:author="" w:date="2013-03-15T10:52:00Z">
                <w:pPr>
                  <w:pStyle w:val="List1"/>
                  <w:numPr>
                    <w:numId w:val="3"/>
                  </w:numPr>
                  <w:tabs>
                    <w:tab w:val="clear" w:pos="567"/>
                  </w:tabs>
                  <w:ind w:left="360" w:hanging="360"/>
                </w:pPr>
              </w:pPrChange>
            </w:pPr>
            <w:del w:id="75" w:author="Trainor, Neil" w:date="2013-03-14T02:34:00Z">
              <w:r w:rsidRPr="00D50C53" w:rsidDel="00D50C53">
                <w:lastRenderedPageBreak/>
                <w:delText xml:space="preserve">Develop guidelines or procedures for accreditation of VTS training programs </w:delText>
              </w:r>
            </w:del>
          </w:p>
        </w:tc>
        <w:tc>
          <w:tcPr>
            <w:tcW w:w="0" w:type="auto"/>
            <w:shd w:val="clear" w:color="auto" w:fill="D9D9D9" w:themeFill="background1" w:themeFillShade="D9"/>
          </w:tcPr>
          <w:p w14:paraId="5ACE146D" w14:textId="77777777" w:rsidR="00D36746" w:rsidRPr="00014605" w:rsidRDefault="00D36746" w:rsidP="003500F0">
            <w:pPr>
              <w:jc w:val="center"/>
              <w:rPr>
                <w:ins w:id="76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EF28545" w14:textId="77777777" w:rsidR="00D36746" w:rsidRPr="003A3263" w:rsidRDefault="00D36746" w:rsidP="003500F0">
            <w:pPr>
              <w:jc w:val="center"/>
              <w:rPr>
                <w:ins w:id="77" w:author="Trainor, Neil" w:date="2013-03-14T19:35:00Z"/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28EF829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077151C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215B8D0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503ED6F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15C9476E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65C5F2F1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7605F94A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6A0C2B88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334B96" w14:textId="77777777" w:rsidR="00D36746" w:rsidRPr="00945032" w:rsidRDefault="00D36746" w:rsidP="00AC0DA7">
            <w:pPr>
              <w:pStyle w:val="ListParagraph"/>
              <w:numPr>
                <w:ilvl w:val="0"/>
                <w:numId w:val="3"/>
              </w:numPr>
            </w:pPr>
            <w:r w:rsidRPr="003A3263">
              <w:rPr>
                <w:highlight w:val="green"/>
              </w:rPr>
              <w:t>Promote the idea of establishing IALA experts to carry out / assist the Competent Authorities with accreditation.</w:t>
            </w:r>
          </w:p>
        </w:tc>
        <w:tc>
          <w:tcPr>
            <w:tcW w:w="0" w:type="auto"/>
          </w:tcPr>
          <w:p w14:paraId="4DE7931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80355F0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304BDF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7F793A7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FE843F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C84FDF9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5103B15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AB777C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B7A333C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285DF08C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FEEFD16" w14:textId="77777777" w:rsidR="00D36746" w:rsidRPr="00945032" w:rsidRDefault="00D36746" w:rsidP="00AC0DA7">
            <w:pPr>
              <w:pStyle w:val="ListParagraph"/>
              <w:numPr>
                <w:ilvl w:val="0"/>
                <w:numId w:val="3"/>
              </w:numPr>
            </w:pPr>
            <w:r w:rsidRPr="003A3263">
              <w:rPr>
                <w:highlight w:val="green"/>
              </w:rPr>
              <w:t>Produce a list of accredited VTS training facilities more visible, e.g. by publishing the list on the IALA website.</w:t>
            </w:r>
          </w:p>
        </w:tc>
        <w:tc>
          <w:tcPr>
            <w:tcW w:w="0" w:type="auto"/>
          </w:tcPr>
          <w:p w14:paraId="3E70186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D65C292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E644F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3F171C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0A5DCD8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6161B3E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91FEC06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8AE5522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304C09C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07257259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E1F677" w14:textId="5F02B547" w:rsidR="00D36746" w:rsidRPr="00945032" w:rsidRDefault="00D36746" w:rsidP="00AC0DA7">
            <w:pPr>
              <w:pStyle w:val="ListParagraph"/>
              <w:numPr>
                <w:ilvl w:val="0"/>
                <w:numId w:val="3"/>
              </w:numPr>
            </w:pPr>
            <w:r w:rsidRPr="003A3263">
              <w:rPr>
                <w:highlight w:val="green"/>
              </w:rPr>
              <w:t>Develop a chat function on the Committee website (e</w:t>
            </w:r>
            <w:ins w:id="78" w:author="" w:date="2013-03-15T10:58:00Z">
              <w:r w:rsidR="00F6190E">
                <w:rPr>
                  <w:highlight w:val="green"/>
                </w:rPr>
                <w:t>.</w:t>
              </w:r>
            </w:ins>
            <w:r w:rsidRPr="003A3263">
              <w:rPr>
                <w:highlight w:val="green"/>
              </w:rPr>
              <w:t>g. with Google Groups) to facilitate better communications between Committees and between sessions.</w:t>
            </w:r>
          </w:p>
        </w:tc>
        <w:tc>
          <w:tcPr>
            <w:tcW w:w="0" w:type="auto"/>
          </w:tcPr>
          <w:p w14:paraId="15B8F146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30CCD30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28A49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B3E51E0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0D7DA3E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3DC2429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F64161A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DB0E226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5E0ABA4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7FC1D567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2A0638C" w14:textId="77777777" w:rsidR="00D36746" w:rsidRDefault="00D36746" w:rsidP="008047FE">
            <w:pPr>
              <w:pStyle w:val="ListParagraph"/>
              <w:numPr>
                <w:ilvl w:val="0"/>
                <w:numId w:val="3"/>
              </w:numPr>
            </w:pPr>
            <w:r w:rsidRPr="008047FE">
              <w:t>Amend V-128 to include Operational and Technical Performance Requirements for VTS electronic charts</w:t>
            </w:r>
          </w:p>
        </w:tc>
        <w:tc>
          <w:tcPr>
            <w:tcW w:w="0" w:type="auto"/>
          </w:tcPr>
          <w:p w14:paraId="1E17D9F0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4108B21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  <w:r w:rsidRPr="003A3263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B63AA4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F4949F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7F678F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58AA5F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30CFA1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3E2777A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20E7597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3DB687CF" w14:textId="77777777" w:rsidTr="00EC39E9">
        <w:trPr>
          <w:cantSplit/>
          <w:ins w:id="79" w:author="Trainor, Neil" w:date="2013-03-14T01:57:00Z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A24CF6C" w14:textId="39CF9F8D" w:rsidR="00D36746" w:rsidRPr="00A12A61" w:rsidRDefault="00D36746" w:rsidP="008047FE">
            <w:pPr>
              <w:pStyle w:val="ListParagraph"/>
              <w:numPr>
                <w:ilvl w:val="0"/>
                <w:numId w:val="3"/>
              </w:numPr>
              <w:rPr>
                <w:ins w:id="80" w:author="Trainor, Neil" w:date="2013-03-14T01:57:00Z"/>
              </w:rPr>
            </w:pPr>
            <w:ins w:id="81" w:author="Trainor, Neil" w:date="2013-03-14T01:57:00Z">
              <w:r w:rsidRPr="00D50C53">
                <w:t>Develop guidance on human factor management and its role in maximising the performance of a VTS</w:t>
              </w:r>
            </w:ins>
            <w:ins w:id="82" w:author="" w:date="2013-03-15T11:01:00Z">
              <w:r w:rsidR="006665B6">
                <w:t xml:space="preserve"> and minimising risk</w:t>
              </w:r>
            </w:ins>
          </w:p>
        </w:tc>
        <w:tc>
          <w:tcPr>
            <w:tcW w:w="0" w:type="auto"/>
          </w:tcPr>
          <w:p w14:paraId="01364E83" w14:textId="77777777" w:rsidR="00D36746" w:rsidRDefault="00D36746" w:rsidP="003500F0">
            <w:pPr>
              <w:jc w:val="center"/>
              <w:rPr>
                <w:ins w:id="83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B6E96C3" w14:textId="77777777" w:rsidR="00D36746" w:rsidRPr="003A3263" w:rsidRDefault="00D36746" w:rsidP="003500F0">
            <w:pPr>
              <w:jc w:val="center"/>
              <w:rPr>
                <w:ins w:id="84" w:author="Trainor, Neil" w:date="2013-03-14T19:35:00Z"/>
                <w:color w:val="FF0000"/>
                <w:sz w:val="20"/>
              </w:rPr>
            </w:pPr>
            <w:r w:rsidRPr="003A3263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C9A7FE5" w14:textId="77777777" w:rsidR="00D36746" w:rsidRPr="00014605" w:rsidRDefault="00D36746" w:rsidP="003500F0">
            <w:pPr>
              <w:jc w:val="center"/>
              <w:rPr>
                <w:ins w:id="85" w:author="Trainor, Neil" w:date="2013-03-14T01:57:00Z"/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E295D5A" w14:textId="77777777" w:rsidR="00D36746" w:rsidRPr="00014605" w:rsidRDefault="00D36746" w:rsidP="003500F0">
            <w:pPr>
              <w:jc w:val="center"/>
              <w:rPr>
                <w:ins w:id="86" w:author="Trainor, Neil" w:date="2013-03-14T01:57:00Z"/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3EF302C" w14:textId="77777777" w:rsidR="00D36746" w:rsidRPr="00014605" w:rsidRDefault="00D36746" w:rsidP="003500F0">
            <w:pPr>
              <w:jc w:val="center"/>
              <w:rPr>
                <w:ins w:id="87" w:author="Trainor, Neil" w:date="2013-03-14T01:57:00Z"/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A17BFBC" w14:textId="77777777" w:rsidR="00D36746" w:rsidRPr="00014605" w:rsidRDefault="00D36746" w:rsidP="003500F0">
            <w:pPr>
              <w:jc w:val="center"/>
              <w:rPr>
                <w:ins w:id="88" w:author="Trainor, Neil" w:date="2013-03-14T01:57:00Z"/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C23482A" w14:textId="77777777" w:rsidR="00D36746" w:rsidRPr="00014605" w:rsidRDefault="00D36746" w:rsidP="003500F0">
            <w:pPr>
              <w:jc w:val="center"/>
              <w:rPr>
                <w:ins w:id="89" w:author="Trainor, Neil" w:date="2013-03-14T01:57:00Z"/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0946E4B" w14:textId="77777777" w:rsidR="00D36746" w:rsidRPr="00014605" w:rsidRDefault="00D36746" w:rsidP="003500F0">
            <w:pPr>
              <w:jc w:val="center"/>
              <w:rPr>
                <w:ins w:id="90" w:author="Trainor, Neil" w:date="2013-03-14T01:57:00Z"/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957F09C" w14:textId="77777777" w:rsidR="00D36746" w:rsidRPr="00014605" w:rsidRDefault="00D36746" w:rsidP="003500F0">
            <w:pPr>
              <w:jc w:val="center"/>
              <w:rPr>
                <w:ins w:id="91" w:author="Trainor, Neil" w:date="2013-03-14T01:57:00Z"/>
                <w:b/>
                <w:sz w:val="20"/>
              </w:rPr>
            </w:pPr>
          </w:p>
        </w:tc>
      </w:tr>
      <w:tr w:rsidR="00D36746" w:rsidRPr="00014605" w14:paraId="3F0D1359" w14:textId="77777777" w:rsidTr="00EC39E9">
        <w:trPr>
          <w:cantSplit/>
          <w:ins w:id="92" w:author="Trainor, Neil" w:date="2013-03-14T01:55:00Z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E84E2D9" w14:textId="77777777" w:rsidR="00D36746" w:rsidRPr="008047FE" w:rsidRDefault="00D36746" w:rsidP="008047FE">
            <w:pPr>
              <w:pStyle w:val="ListParagraph"/>
              <w:numPr>
                <w:ilvl w:val="0"/>
                <w:numId w:val="3"/>
              </w:numPr>
              <w:rPr>
                <w:ins w:id="93" w:author="Trainor, Neil" w:date="2013-03-14T01:55:00Z"/>
              </w:rPr>
            </w:pPr>
            <w:ins w:id="94" w:author="Trainor, Neil" w:date="2013-03-14T01:55:00Z">
              <w:r>
                <w:t>VTS Training for Navigating Officers</w:t>
              </w:r>
            </w:ins>
          </w:p>
        </w:tc>
        <w:tc>
          <w:tcPr>
            <w:tcW w:w="0" w:type="auto"/>
          </w:tcPr>
          <w:p w14:paraId="6AFF5FB8" w14:textId="77777777" w:rsidR="00D36746" w:rsidRDefault="00D36746" w:rsidP="003500F0">
            <w:pPr>
              <w:jc w:val="center"/>
              <w:rPr>
                <w:ins w:id="95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207FB38" w14:textId="77777777" w:rsidR="00D36746" w:rsidRPr="003A3263" w:rsidRDefault="00D36746" w:rsidP="003500F0">
            <w:pPr>
              <w:jc w:val="center"/>
              <w:rPr>
                <w:ins w:id="96" w:author="Trainor, Neil" w:date="2013-03-14T19:35:00Z"/>
                <w:color w:val="FF0000"/>
                <w:sz w:val="20"/>
              </w:rPr>
            </w:pPr>
            <w:r w:rsidRPr="000C5EC6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73D8A67" w14:textId="77777777" w:rsidR="00D36746" w:rsidRPr="00014605" w:rsidRDefault="00D36746" w:rsidP="003500F0">
            <w:pPr>
              <w:jc w:val="center"/>
              <w:rPr>
                <w:ins w:id="97" w:author="Trainor, Neil" w:date="2013-03-14T01:55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F3834F" w14:textId="77777777" w:rsidR="00D36746" w:rsidRPr="00014605" w:rsidRDefault="00D36746" w:rsidP="003500F0">
            <w:pPr>
              <w:jc w:val="center"/>
              <w:rPr>
                <w:ins w:id="98" w:author="Trainor, Neil" w:date="2013-03-14T01:55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F014B23" w14:textId="77777777" w:rsidR="00D36746" w:rsidRPr="00014605" w:rsidRDefault="00D36746" w:rsidP="003500F0">
            <w:pPr>
              <w:jc w:val="center"/>
              <w:rPr>
                <w:ins w:id="99" w:author="Trainor, Neil" w:date="2013-03-14T01:55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FAC449A" w14:textId="77777777" w:rsidR="00D36746" w:rsidRPr="00014605" w:rsidRDefault="00D36746" w:rsidP="003500F0">
            <w:pPr>
              <w:jc w:val="center"/>
              <w:rPr>
                <w:ins w:id="100" w:author="Trainor, Neil" w:date="2013-03-14T01:55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ED074FA" w14:textId="77777777" w:rsidR="00D36746" w:rsidRPr="00014605" w:rsidRDefault="00D36746" w:rsidP="003500F0">
            <w:pPr>
              <w:jc w:val="center"/>
              <w:rPr>
                <w:ins w:id="101" w:author="Trainor, Neil" w:date="2013-03-14T01:55:00Z"/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E247B06" w14:textId="77777777" w:rsidR="00D36746" w:rsidRPr="00014605" w:rsidRDefault="00D36746" w:rsidP="003500F0">
            <w:pPr>
              <w:jc w:val="center"/>
              <w:rPr>
                <w:ins w:id="102" w:author="Trainor, Neil" w:date="2013-03-14T01:55:00Z"/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8909E13" w14:textId="77777777" w:rsidR="00D36746" w:rsidRPr="00014605" w:rsidRDefault="00D36746" w:rsidP="003500F0">
            <w:pPr>
              <w:jc w:val="center"/>
              <w:rPr>
                <w:ins w:id="103" w:author="Trainor, Neil" w:date="2013-03-14T01:55:00Z"/>
                <w:b/>
                <w:sz w:val="20"/>
              </w:rPr>
            </w:pPr>
          </w:p>
        </w:tc>
      </w:tr>
      <w:tr w:rsidR="00D36746" w:rsidRPr="00014605" w14:paraId="33135681" w14:textId="77777777" w:rsidTr="00126EF5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3AC0C01" w14:textId="77777777" w:rsidR="00D36746" w:rsidRPr="00126EF5" w:rsidRDefault="00D36746" w:rsidP="00BD6CC6">
            <w:pPr>
              <w:pStyle w:val="ListParagraph"/>
              <w:numPr>
                <w:ilvl w:val="0"/>
                <w:numId w:val="3"/>
              </w:numPr>
            </w:pPr>
            <w:r w:rsidRPr="00126EF5">
              <w:t>Information management (Information position of VTS) and exchange (incl. the use of web services)</w:t>
            </w:r>
          </w:p>
        </w:tc>
        <w:tc>
          <w:tcPr>
            <w:tcW w:w="0" w:type="auto"/>
          </w:tcPr>
          <w:p w14:paraId="2A5577ED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BE698CA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80411E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B4EFD87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06117E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7DE0C0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C81051F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CAE4B27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5860FA6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2EB82793" w14:textId="77777777" w:rsidTr="00126EF5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7EA6ECE" w14:textId="77777777" w:rsidR="00D36746" w:rsidRPr="00126EF5" w:rsidRDefault="00D36746" w:rsidP="00BD6CC6">
            <w:pPr>
              <w:pStyle w:val="ListParagraph"/>
              <w:numPr>
                <w:ilvl w:val="0"/>
                <w:numId w:val="3"/>
              </w:numPr>
            </w:pPr>
            <w:r w:rsidRPr="00126EF5">
              <w:t>VTS Maritime Service Portfolio and servicing area</w:t>
            </w:r>
          </w:p>
        </w:tc>
        <w:tc>
          <w:tcPr>
            <w:tcW w:w="0" w:type="auto"/>
          </w:tcPr>
          <w:p w14:paraId="47A9837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D245F24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762C0C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28B07F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ABE1906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D2EA4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B734DC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17AF7BF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57F4648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0C5EC6" w:rsidRPr="00014605" w14:paraId="5352971D" w14:textId="77777777" w:rsidTr="006906CC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BE5F1" w:themeFill="accent1" w:themeFillTint="33"/>
            <w:tcMar>
              <w:top w:w="85" w:type="dxa"/>
              <w:bottom w:w="85" w:type="dxa"/>
            </w:tcMar>
          </w:tcPr>
          <w:p w14:paraId="69D31023" w14:textId="77777777" w:rsidR="000C5EC6" w:rsidRPr="00126EF5" w:rsidRDefault="000C5EC6" w:rsidP="00BD6CC6">
            <w:pPr>
              <w:pStyle w:val="ListParagraph"/>
              <w:numPr>
                <w:ilvl w:val="0"/>
                <w:numId w:val="3"/>
              </w:numPr>
            </w:pPr>
            <w:r w:rsidRPr="00126EF5">
              <w:t>Produce a Guideline on the use of decision support tools in VTS</w:t>
            </w:r>
          </w:p>
          <w:p w14:paraId="611EF178" w14:textId="77777777" w:rsidR="000C5EC6" w:rsidRPr="000C5EC6" w:rsidRDefault="000C5EC6" w:rsidP="005C2C2C">
            <w:pPr>
              <w:rPr>
                <w:highlight w:val="magenta"/>
              </w:rPr>
            </w:pPr>
            <w:r w:rsidRPr="000C5EC6">
              <w:t xml:space="preserve">(Note: </w:t>
            </w:r>
            <w:r>
              <w:t>Carried over from 2010-14 Work programme</w:t>
            </w:r>
            <w:r w:rsidRPr="000C5EC6">
              <w:t>)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7B2271DD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377335A" w14:textId="77777777" w:rsidR="000C5EC6" w:rsidRPr="003A3263" w:rsidRDefault="00126EF5" w:rsidP="003500F0">
            <w:pPr>
              <w:jc w:val="center"/>
              <w:rPr>
                <w:color w:val="FF0000"/>
                <w:sz w:val="20"/>
              </w:rPr>
            </w:pPr>
            <w:r w:rsidRPr="00126EF5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EF9FE81" w14:textId="77777777" w:rsidR="000C5EC6" w:rsidRPr="006906CC" w:rsidRDefault="006906CC" w:rsidP="003500F0">
            <w:pPr>
              <w:jc w:val="center"/>
              <w:rPr>
                <w:b/>
                <w:sz w:val="20"/>
              </w:rPr>
            </w:pPr>
            <w:r w:rsidRPr="006906CC">
              <w:rPr>
                <w:b/>
                <w:sz w:val="20"/>
              </w:rPr>
              <w:t>X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17A5699E" w14:textId="77777777" w:rsidR="000C5EC6" w:rsidRPr="006906CC" w:rsidRDefault="006906CC" w:rsidP="003500F0">
            <w:pPr>
              <w:jc w:val="center"/>
              <w:rPr>
                <w:b/>
                <w:sz w:val="20"/>
              </w:rPr>
            </w:pPr>
            <w:r w:rsidRPr="006906CC">
              <w:rPr>
                <w:b/>
                <w:sz w:val="20"/>
              </w:rPr>
              <w:t>X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FD18234" w14:textId="77777777" w:rsidR="000C5EC6" w:rsidRPr="006906CC" w:rsidRDefault="006906CC" w:rsidP="003500F0">
            <w:pPr>
              <w:jc w:val="center"/>
              <w:rPr>
                <w:b/>
                <w:sz w:val="20"/>
              </w:rPr>
            </w:pPr>
            <w:r w:rsidRPr="006906CC">
              <w:rPr>
                <w:b/>
                <w:sz w:val="20"/>
              </w:rPr>
              <w:t>X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637CDA62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47D2C51B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7BE07F09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6E76817D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</w:tr>
      <w:tr w:rsidR="000C5EC6" w:rsidRPr="00014605" w14:paraId="62419B03" w14:textId="77777777" w:rsidTr="006906CC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BE5F1" w:themeFill="accent1" w:themeFillTint="33"/>
            <w:tcMar>
              <w:top w:w="85" w:type="dxa"/>
              <w:bottom w:w="85" w:type="dxa"/>
            </w:tcMar>
          </w:tcPr>
          <w:p w14:paraId="227C135F" w14:textId="77777777" w:rsidR="000C5EC6" w:rsidRPr="003A3263" w:rsidRDefault="00742E4B" w:rsidP="00BD6CC6">
            <w:pPr>
              <w:pStyle w:val="ListParagraph"/>
              <w:numPr>
                <w:ilvl w:val="0"/>
                <w:numId w:val="3"/>
              </w:numPr>
              <w:rPr>
                <w:highlight w:val="magenta"/>
              </w:rPr>
            </w:pPr>
            <w:r w:rsidRPr="00126EF5">
              <w:t>Develop and conduct a global VTS Questionnaire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0CFFE334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FBC0480" w14:textId="77777777" w:rsidR="000C5EC6" w:rsidRPr="003A3263" w:rsidRDefault="00126EF5" w:rsidP="003500F0">
            <w:pPr>
              <w:jc w:val="center"/>
              <w:rPr>
                <w:color w:val="FF0000"/>
                <w:sz w:val="20"/>
              </w:rPr>
            </w:pPr>
            <w:r w:rsidRPr="00126EF5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7B058EB1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1F402798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7B3BBF77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E2D42D9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696A5A2B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0120D92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F9F6DBC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</w:tr>
      <w:bookmarkEnd w:id="22"/>
    </w:tbl>
    <w:p w14:paraId="09E4BA81" w14:textId="77777777" w:rsidR="00796CB2" w:rsidRDefault="00796CB2" w:rsidP="00AC0DA7">
      <w:pPr>
        <w:spacing w:after="200" w:line="276" w:lineRule="auto"/>
        <w:rPr>
          <w:b/>
        </w:rPr>
      </w:pPr>
    </w:p>
    <w:p w14:paraId="26D3965F" w14:textId="77777777" w:rsidR="00A12A61" w:rsidRDefault="00A12A61">
      <w:pPr>
        <w:spacing w:after="200" w:line="276" w:lineRule="auto"/>
        <w:rPr>
          <w:ins w:id="104" w:author="Trainor, Neil" w:date="2013-03-14T19:39:00Z"/>
          <w:b/>
        </w:rPr>
      </w:pPr>
      <w:ins w:id="105" w:author="Trainor, Neil" w:date="2013-03-14T19:39:00Z">
        <w:r>
          <w:rPr>
            <w:b/>
          </w:rPr>
          <w:br w:type="page"/>
        </w:r>
      </w:ins>
    </w:p>
    <w:p w14:paraId="1E3C7422" w14:textId="77777777" w:rsidR="00C2148A" w:rsidRPr="00AC0DA7" w:rsidRDefault="009E70A5" w:rsidP="00AC0DA7">
      <w:pPr>
        <w:spacing w:after="200" w:line="276" w:lineRule="auto"/>
        <w:rPr>
          <w:b/>
        </w:rPr>
      </w:pPr>
      <w:proofErr w:type="gramStart"/>
      <w:r w:rsidRPr="00AC0DA7">
        <w:rPr>
          <w:b/>
        </w:rPr>
        <w:lastRenderedPageBreak/>
        <w:t xml:space="preserve">Recommendations and Guidelines </w:t>
      </w:r>
      <w:r w:rsidR="00AD6DC0" w:rsidRPr="00AC0DA7">
        <w:rPr>
          <w:b/>
        </w:rPr>
        <w:t xml:space="preserve">that are dated and could </w:t>
      </w:r>
      <w:del w:id="106" w:author="Trainor, Neil" w:date="2013-03-15T01:41:00Z">
        <w:r w:rsidR="00AD6DC0" w:rsidRPr="00AC0DA7" w:rsidDel="00575FA3">
          <w:rPr>
            <w:b/>
          </w:rPr>
          <w:delText xml:space="preserve">either </w:delText>
        </w:r>
      </w:del>
      <w:r w:rsidR="00AD6DC0" w:rsidRPr="00AC0DA7">
        <w:rPr>
          <w:b/>
        </w:rPr>
        <w:t xml:space="preserve">be </w:t>
      </w:r>
      <w:r w:rsidRPr="00AC0DA7">
        <w:rPr>
          <w:b/>
        </w:rPr>
        <w:t>considered for review in 2014</w:t>
      </w:r>
      <w:r w:rsidR="00AD6DC0" w:rsidRPr="00AC0DA7">
        <w:rPr>
          <w:b/>
        </w:rPr>
        <w:t>-</w:t>
      </w:r>
      <w:r w:rsidRPr="00AC0DA7">
        <w:rPr>
          <w:b/>
        </w:rPr>
        <w:t>18</w:t>
      </w:r>
      <w:r w:rsidR="00C2148A" w:rsidRPr="00AC0DA7">
        <w:rPr>
          <w:b/>
        </w:rPr>
        <w:t>.</w:t>
      </w:r>
      <w:proofErr w:type="gramEnd"/>
    </w:p>
    <w:p w14:paraId="104009FB" w14:textId="77777777" w:rsidR="009E70A5" w:rsidRDefault="009E70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796"/>
        <w:gridCol w:w="1418"/>
        <w:gridCol w:w="3969"/>
      </w:tblGrid>
      <w:tr w:rsidR="00C2148A" w14:paraId="6BCB028E" w14:textId="77777777" w:rsidTr="00AC0DA7">
        <w:trPr>
          <w:tblHeader/>
        </w:trPr>
        <w:tc>
          <w:tcPr>
            <w:tcW w:w="8755" w:type="dxa"/>
            <w:gridSpan w:val="2"/>
            <w:shd w:val="clear" w:color="auto" w:fill="DBE5F1" w:themeFill="accent1" w:themeFillTint="33"/>
          </w:tcPr>
          <w:p w14:paraId="03CB9C8F" w14:textId="77777777" w:rsidR="00C2148A" w:rsidRPr="00AD6DC0" w:rsidRDefault="00C2148A" w:rsidP="00AD6DC0">
            <w:pPr>
              <w:rPr>
                <w:b/>
              </w:rPr>
            </w:pPr>
            <w:r w:rsidRPr="00AD6DC0">
              <w:rPr>
                <w:b/>
              </w:rPr>
              <w:t>Recommendations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541BA2B" w14:textId="77777777" w:rsidR="00C2148A" w:rsidRPr="00C2148A" w:rsidRDefault="00C2148A">
            <w:pPr>
              <w:rPr>
                <w:b/>
              </w:rPr>
            </w:pPr>
            <w:r w:rsidRPr="00C2148A">
              <w:rPr>
                <w:b/>
              </w:rPr>
              <w:t>Date</w:t>
            </w:r>
          </w:p>
        </w:tc>
        <w:tc>
          <w:tcPr>
            <w:tcW w:w="3969" w:type="dxa"/>
            <w:shd w:val="clear" w:color="auto" w:fill="auto"/>
          </w:tcPr>
          <w:p w14:paraId="358FE182" w14:textId="77777777" w:rsidR="00C2148A" w:rsidRPr="00C2148A" w:rsidRDefault="00C2148A" w:rsidP="00C2148A">
            <w:r w:rsidRPr="00C2148A">
              <w:rPr>
                <w:b/>
              </w:rPr>
              <w:t>Comments</w:t>
            </w:r>
            <w:r w:rsidRPr="00C2148A">
              <w:t xml:space="preserve"> – </w:t>
            </w:r>
            <w:r>
              <w:t>include f</w:t>
            </w:r>
            <w:r w:rsidRPr="00C2148A">
              <w:t>or review or drop?</w:t>
            </w:r>
          </w:p>
        </w:tc>
      </w:tr>
      <w:tr w:rsidR="00D23442" w14:paraId="5ACA6150" w14:textId="77777777" w:rsidTr="00D23442">
        <w:tc>
          <w:tcPr>
            <w:tcW w:w="959" w:type="dxa"/>
          </w:tcPr>
          <w:p w14:paraId="662DE29E" w14:textId="77777777" w:rsidR="00D23442" w:rsidRPr="005A1A7D" w:rsidRDefault="00D23442" w:rsidP="003500F0">
            <w:r w:rsidRPr="005A1A7D">
              <w:t>A-126</w:t>
            </w:r>
          </w:p>
        </w:tc>
        <w:tc>
          <w:tcPr>
            <w:tcW w:w="7796" w:type="dxa"/>
          </w:tcPr>
          <w:p w14:paraId="095BA9EF" w14:textId="77777777" w:rsidR="00D23442" w:rsidRPr="005A1A7D" w:rsidRDefault="00D23442" w:rsidP="003500F0">
            <w:r w:rsidRPr="005A1A7D">
              <w:t>On the Use of the Automatic Identification System (AIS) in Marine Aids to Navigation Service</w:t>
            </w:r>
          </w:p>
        </w:tc>
        <w:tc>
          <w:tcPr>
            <w:tcW w:w="1418" w:type="dxa"/>
          </w:tcPr>
          <w:p w14:paraId="1C92E3D5" w14:textId="77777777" w:rsidR="00D23442" w:rsidRPr="00C71998" w:rsidRDefault="00D23442" w:rsidP="003500F0">
            <w:r w:rsidRPr="00C71998">
              <w:t>Dec 2008</w:t>
            </w:r>
          </w:p>
        </w:tc>
        <w:tc>
          <w:tcPr>
            <w:tcW w:w="3969" w:type="dxa"/>
          </w:tcPr>
          <w:p w14:paraId="4A3B2A16" w14:textId="77777777" w:rsidR="00D23442" w:rsidRPr="00555A42" w:rsidRDefault="00823F9C" w:rsidP="003500F0">
            <w:r w:rsidRPr="00555A42">
              <w:t>ANM Committee</w:t>
            </w:r>
            <w:r w:rsidR="00C90F9F">
              <w:t>?</w:t>
            </w:r>
          </w:p>
        </w:tc>
      </w:tr>
      <w:tr w:rsidR="00D23442" w14:paraId="1C03C457" w14:textId="77777777" w:rsidTr="00D23442">
        <w:tc>
          <w:tcPr>
            <w:tcW w:w="959" w:type="dxa"/>
          </w:tcPr>
          <w:p w14:paraId="2104134E" w14:textId="77777777" w:rsidR="00D23442" w:rsidRPr="005A1A7D" w:rsidRDefault="00D23442" w:rsidP="003500F0">
            <w:r w:rsidRPr="005A1A7D">
              <w:t>V-136</w:t>
            </w:r>
          </w:p>
        </w:tc>
        <w:tc>
          <w:tcPr>
            <w:tcW w:w="7796" w:type="dxa"/>
          </w:tcPr>
          <w:p w14:paraId="346557A0" w14:textId="77777777" w:rsidR="00D23442" w:rsidRPr="005A1A7D" w:rsidRDefault="00D23442" w:rsidP="003500F0">
            <w:r w:rsidRPr="005A1A7D">
              <w:t>On Participation in the World VTS Guide</w:t>
            </w:r>
          </w:p>
        </w:tc>
        <w:tc>
          <w:tcPr>
            <w:tcW w:w="1418" w:type="dxa"/>
          </w:tcPr>
          <w:p w14:paraId="2EDF691F" w14:textId="77777777" w:rsidR="00D23442" w:rsidRPr="00C71998" w:rsidRDefault="00D23442" w:rsidP="003500F0">
            <w:r w:rsidRPr="00C71998">
              <w:t>Dec 2007</w:t>
            </w:r>
          </w:p>
        </w:tc>
        <w:tc>
          <w:tcPr>
            <w:tcW w:w="3969" w:type="dxa"/>
          </w:tcPr>
          <w:p w14:paraId="4BD0957D" w14:textId="77777777" w:rsidR="00D23442" w:rsidRPr="00555A42" w:rsidRDefault="00D23442" w:rsidP="003500F0"/>
        </w:tc>
      </w:tr>
      <w:tr w:rsidR="00D23442" w14:paraId="513BD0BD" w14:textId="77777777" w:rsidTr="00D23442">
        <w:tc>
          <w:tcPr>
            <w:tcW w:w="959" w:type="dxa"/>
          </w:tcPr>
          <w:p w14:paraId="578FEE9C" w14:textId="77777777" w:rsidR="00D23442" w:rsidRPr="005A1A7D" w:rsidRDefault="00D23442" w:rsidP="003500F0">
            <w:r w:rsidRPr="005A1A7D">
              <w:t>A-123</w:t>
            </w:r>
          </w:p>
        </w:tc>
        <w:tc>
          <w:tcPr>
            <w:tcW w:w="7796" w:type="dxa"/>
          </w:tcPr>
          <w:p w14:paraId="47C1A891" w14:textId="77777777" w:rsidR="00D23442" w:rsidRPr="005A1A7D" w:rsidRDefault="00D23442" w:rsidP="003500F0">
            <w:r w:rsidRPr="005A1A7D">
              <w:t>On the Provision of Shore Based AIS</w:t>
            </w:r>
          </w:p>
        </w:tc>
        <w:tc>
          <w:tcPr>
            <w:tcW w:w="1418" w:type="dxa"/>
          </w:tcPr>
          <w:p w14:paraId="6B6CB0F8" w14:textId="77777777" w:rsidR="00D23442" w:rsidRPr="00C71998" w:rsidRDefault="00D23442" w:rsidP="003500F0">
            <w:r w:rsidRPr="00C71998">
              <w:t>Jun 2007</w:t>
            </w:r>
          </w:p>
        </w:tc>
        <w:tc>
          <w:tcPr>
            <w:tcW w:w="3969" w:type="dxa"/>
          </w:tcPr>
          <w:p w14:paraId="43CE0252" w14:textId="77777777" w:rsidR="00D23442" w:rsidRPr="00555A42" w:rsidRDefault="00823F9C" w:rsidP="003500F0">
            <w:r w:rsidRPr="00555A42">
              <w:t>ANM Committee</w:t>
            </w:r>
            <w:r w:rsidR="00C90F9F">
              <w:t>?</w:t>
            </w:r>
          </w:p>
        </w:tc>
      </w:tr>
      <w:tr w:rsidR="00D23442" w:rsidDel="00575FA3" w14:paraId="5689D50A" w14:textId="77777777" w:rsidTr="00D23442">
        <w:trPr>
          <w:del w:id="107" w:author="Trainor, Neil" w:date="2013-03-15T01:40:00Z"/>
        </w:trPr>
        <w:tc>
          <w:tcPr>
            <w:tcW w:w="959" w:type="dxa"/>
          </w:tcPr>
          <w:p w14:paraId="7EC3D167" w14:textId="77777777" w:rsidR="00D23442" w:rsidRPr="005A1A7D" w:rsidDel="00575FA3" w:rsidRDefault="00D23442" w:rsidP="003500F0">
            <w:pPr>
              <w:rPr>
                <w:del w:id="108" w:author="Trainor, Neil" w:date="2013-03-15T01:40:00Z"/>
              </w:rPr>
            </w:pPr>
            <w:del w:id="109" w:author="Trainor, Neil" w:date="2013-03-15T01:40:00Z">
              <w:r w:rsidRPr="005A1A7D" w:rsidDel="00575FA3">
                <w:delText>V-120</w:delText>
              </w:r>
            </w:del>
          </w:p>
        </w:tc>
        <w:tc>
          <w:tcPr>
            <w:tcW w:w="7796" w:type="dxa"/>
          </w:tcPr>
          <w:p w14:paraId="39454817" w14:textId="77777777" w:rsidR="00D23442" w:rsidRPr="005A1A7D" w:rsidDel="00575FA3" w:rsidRDefault="00D23442" w:rsidP="003500F0">
            <w:pPr>
              <w:rPr>
                <w:del w:id="110" w:author="Trainor, Neil" w:date="2013-03-15T01:40:00Z"/>
              </w:rPr>
            </w:pPr>
            <w:del w:id="111" w:author="Trainor, Neil" w:date="2013-03-15T01:40:00Z">
              <w:r w:rsidRPr="005A1A7D" w:rsidDel="00575FA3">
                <w:delText>Vessel Traffic Services in Inland Waters</w:delText>
              </w:r>
            </w:del>
          </w:p>
        </w:tc>
        <w:tc>
          <w:tcPr>
            <w:tcW w:w="1418" w:type="dxa"/>
          </w:tcPr>
          <w:p w14:paraId="31EB74F2" w14:textId="77777777" w:rsidR="00D23442" w:rsidRPr="00C71998" w:rsidDel="00575FA3" w:rsidRDefault="00D23442" w:rsidP="003500F0">
            <w:pPr>
              <w:rPr>
                <w:del w:id="112" w:author="Trainor, Neil" w:date="2013-03-15T01:40:00Z"/>
              </w:rPr>
            </w:pPr>
            <w:del w:id="113" w:author="Trainor, Neil" w:date="2013-03-15T01:40:00Z">
              <w:r w:rsidRPr="00C71998" w:rsidDel="00575FA3">
                <w:delText>Jun 2001</w:delText>
              </w:r>
            </w:del>
          </w:p>
        </w:tc>
        <w:tc>
          <w:tcPr>
            <w:tcW w:w="3969" w:type="dxa"/>
          </w:tcPr>
          <w:p w14:paraId="30F2328B" w14:textId="77777777" w:rsidR="00D23442" w:rsidRPr="00555A42" w:rsidDel="00575FA3" w:rsidRDefault="00D23442" w:rsidP="003500F0">
            <w:pPr>
              <w:rPr>
                <w:del w:id="114" w:author="Trainor, Neil" w:date="2013-03-15T01:40:00Z"/>
              </w:rPr>
            </w:pPr>
          </w:p>
        </w:tc>
      </w:tr>
      <w:tr w:rsidR="00D23442" w14:paraId="26722100" w14:textId="77777777" w:rsidTr="00D23442">
        <w:tc>
          <w:tcPr>
            <w:tcW w:w="959" w:type="dxa"/>
          </w:tcPr>
          <w:p w14:paraId="00BEB29C" w14:textId="77777777" w:rsidR="00D23442" w:rsidRPr="005A1A7D" w:rsidRDefault="00D23442" w:rsidP="003500F0">
            <w:r w:rsidRPr="005A1A7D">
              <w:t>V-102</w:t>
            </w:r>
          </w:p>
        </w:tc>
        <w:tc>
          <w:tcPr>
            <w:tcW w:w="7796" w:type="dxa"/>
          </w:tcPr>
          <w:p w14:paraId="2ED6B336" w14:textId="77777777" w:rsidR="00D23442" w:rsidRDefault="00D23442" w:rsidP="003500F0">
            <w:r w:rsidRPr="005A1A7D">
              <w:t>Application of “User pays” principle to Vessel Traffic Services</w:t>
            </w:r>
          </w:p>
        </w:tc>
        <w:tc>
          <w:tcPr>
            <w:tcW w:w="1418" w:type="dxa"/>
          </w:tcPr>
          <w:p w14:paraId="7DA5DC5B" w14:textId="77777777" w:rsidR="00D23442" w:rsidRDefault="00D23442" w:rsidP="003500F0">
            <w:r w:rsidRPr="00C71998">
              <w:t>Mar 1998</w:t>
            </w:r>
          </w:p>
        </w:tc>
        <w:tc>
          <w:tcPr>
            <w:tcW w:w="3969" w:type="dxa"/>
          </w:tcPr>
          <w:p w14:paraId="5F038E2C" w14:textId="77777777" w:rsidR="00D23442" w:rsidRPr="00555A42" w:rsidRDefault="001A65CA" w:rsidP="001A65CA">
            <w:r w:rsidRPr="00555A42">
              <w:t>V-102 has been reviewed and considered by VTS33 that the document is still relevant and no update is needed.</w:t>
            </w:r>
          </w:p>
        </w:tc>
      </w:tr>
      <w:tr w:rsidR="00C2148A" w14:paraId="438D42F1" w14:textId="77777777" w:rsidTr="00C2148A">
        <w:tc>
          <w:tcPr>
            <w:tcW w:w="8755" w:type="dxa"/>
            <w:gridSpan w:val="2"/>
            <w:shd w:val="clear" w:color="auto" w:fill="DBE5F1" w:themeFill="accent1" w:themeFillTint="33"/>
          </w:tcPr>
          <w:p w14:paraId="0368CFE0" w14:textId="77777777" w:rsidR="00C2148A" w:rsidRPr="00AD6DC0" w:rsidRDefault="00C2148A" w:rsidP="00AD6DC0">
            <w:pPr>
              <w:rPr>
                <w:b/>
              </w:rPr>
            </w:pPr>
            <w:r w:rsidRPr="00AD6DC0">
              <w:rPr>
                <w:b/>
              </w:rPr>
              <w:t>Guidelines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66FB73CD" w14:textId="77777777" w:rsidR="00C2148A" w:rsidRDefault="00C2148A"/>
        </w:tc>
        <w:tc>
          <w:tcPr>
            <w:tcW w:w="3969" w:type="dxa"/>
            <w:shd w:val="clear" w:color="auto" w:fill="auto"/>
          </w:tcPr>
          <w:p w14:paraId="57967EDA" w14:textId="77777777" w:rsidR="00C2148A" w:rsidRPr="00555A42" w:rsidRDefault="00C2148A"/>
        </w:tc>
      </w:tr>
      <w:tr w:rsidR="00D23442" w14:paraId="683ECE84" w14:textId="77777777" w:rsidTr="00D23442">
        <w:tc>
          <w:tcPr>
            <w:tcW w:w="959" w:type="dxa"/>
          </w:tcPr>
          <w:p w14:paraId="1D4DF7E9" w14:textId="77777777" w:rsidR="00D23442" w:rsidRDefault="00D23442" w:rsidP="00AD6DC0">
            <w:r>
              <w:t>1056</w:t>
            </w:r>
          </w:p>
        </w:tc>
        <w:tc>
          <w:tcPr>
            <w:tcW w:w="7796" w:type="dxa"/>
          </w:tcPr>
          <w:p w14:paraId="532C6FBF" w14:textId="77777777" w:rsidR="00D23442" w:rsidRDefault="00D23442" w:rsidP="00AD6DC0">
            <w:r>
              <w:t>On The Establishment of VTS Radar Services (Ed 1)</w:t>
            </w:r>
          </w:p>
        </w:tc>
        <w:tc>
          <w:tcPr>
            <w:tcW w:w="1418" w:type="dxa"/>
          </w:tcPr>
          <w:p w14:paraId="6AC7E4E0" w14:textId="77777777" w:rsidR="00D23442" w:rsidRPr="005B257E" w:rsidRDefault="00D23442" w:rsidP="003500F0">
            <w:r w:rsidRPr="005B257E">
              <w:t>Jun 2007</w:t>
            </w:r>
          </w:p>
        </w:tc>
        <w:tc>
          <w:tcPr>
            <w:tcW w:w="3969" w:type="dxa"/>
          </w:tcPr>
          <w:p w14:paraId="11A45432" w14:textId="77777777" w:rsidR="00D23442" w:rsidRPr="00555A42" w:rsidRDefault="00752CA7" w:rsidP="00AC0DA7">
            <w:r w:rsidRPr="00555A42">
              <w:t xml:space="preserve">With the revision of </w:t>
            </w:r>
            <w:r w:rsidRPr="00555A42">
              <w:rPr>
                <w:i/>
              </w:rPr>
              <w:t>Recommendation V-128 on the Operational and Technical Performance requirements for VTS Equipment</w:t>
            </w:r>
            <w:r w:rsidRPr="00555A42">
              <w:t xml:space="preserve"> currently underway is Guideline 1056 still required as a supplement to V-128?</w:t>
            </w:r>
            <w:r w:rsidR="00A80BCB" w:rsidRPr="00555A42">
              <w:t xml:space="preserve"> </w:t>
            </w:r>
          </w:p>
        </w:tc>
      </w:tr>
      <w:tr w:rsidR="00D23442" w14:paraId="6AE552C5" w14:textId="77777777" w:rsidTr="00D23442">
        <w:tc>
          <w:tcPr>
            <w:tcW w:w="959" w:type="dxa"/>
          </w:tcPr>
          <w:p w14:paraId="4C857B50" w14:textId="77777777" w:rsidR="00D23442" w:rsidRDefault="00D23442" w:rsidP="00AD6DC0">
            <w:r>
              <w:t>1055</w:t>
            </w:r>
          </w:p>
        </w:tc>
        <w:tc>
          <w:tcPr>
            <w:tcW w:w="7796" w:type="dxa"/>
          </w:tcPr>
          <w:p w14:paraId="37D89257" w14:textId="77777777" w:rsidR="00D23442" w:rsidRDefault="00D23442" w:rsidP="00AD6DC0">
            <w:r>
              <w:t>On Preparing for a Voluntary IMO Audit on Vessel Traffic Service Delivery</w:t>
            </w:r>
          </w:p>
        </w:tc>
        <w:tc>
          <w:tcPr>
            <w:tcW w:w="1418" w:type="dxa"/>
          </w:tcPr>
          <w:p w14:paraId="0A72EB20" w14:textId="77777777" w:rsidR="00D23442" w:rsidRPr="005B257E" w:rsidRDefault="00D23442" w:rsidP="003500F0">
            <w:r w:rsidRPr="005B257E">
              <w:t>Dec 2006</w:t>
            </w:r>
          </w:p>
        </w:tc>
        <w:tc>
          <w:tcPr>
            <w:tcW w:w="3969" w:type="dxa"/>
          </w:tcPr>
          <w:p w14:paraId="75B2E418" w14:textId="77777777" w:rsidR="00D23442" w:rsidRPr="00555A42" w:rsidRDefault="00D23442" w:rsidP="003500F0"/>
        </w:tc>
      </w:tr>
      <w:tr w:rsidR="00D23442" w14:paraId="0F924DFA" w14:textId="77777777" w:rsidTr="00D23442">
        <w:tc>
          <w:tcPr>
            <w:tcW w:w="959" w:type="dxa"/>
          </w:tcPr>
          <w:p w14:paraId="7AA538B0" w14:textId="77777777" w:rsidR="00D23442" w:rsidRDefault="00D23442" w:rsidP="00AD6DC0">
            <w:r>
              <w:t>1017</w:t>
            </w:r>
          </w:p>
        </w:tc>
        <w:tc>
          <w:tcPr>
            <w:tcW w:w="7796" w:type="dxa"/>
          </w:tcPr>
          <w:p w14:paraId="2F7CB226" w14:textId="77777777" w:rsidR="00D23442" w:rsidRDefault="00D23442" w:rsidP="00AD6DC0">
            <w:r>
              <w:t>On the Assessment of Training Requirements for existing VTS Personnel, Candidate VTS operators, Revalidation of VTS Operator Certificates</w:t>
            </w:r>
          </w:p>
        </w:tc>
        <w:tc>
          <w:tcPr>
            <w:tcW w:w="1418" w:type="dxa"/>
          </w:tcPr>
          <w:p w14:paraId="5DCB192B" w14:textId="77777777" w:rsidR="00D23442" w:rsidRPr="005B257E" w:rsidRDefault="00D23442" w:rsidP="003500F0">
            <w:r w:rsidRPr="005B257E">
              <w:t>Dec 2005</w:t>
            </w:r>
          </w:p>
        </w:tc>
        <w:tc>
          <w:tcPr>
            <w:tcW w:w="3969" w:type="dxa"/>
          </w:tcPr>
          <w:p w14:paraId="53917DC2" w14:textId="77777777" w:rsidR="00D23442" w:rsidRPr="00555A42" w:rsidRDefault="00D23442" w:rsidP="003500F0"/>
        </w:tc>
      </w:tr>
      <w:tr w:rsidR="00D23442" w14:paraId="03AB3A0E" w14:textId="77777777" w:rsidTr="00D23442">
        <w:tc>
          <w:tcPr>
            <w:tcW w:w="959" w:type="dxa"/>
          </w:tcPr>
          <w:p w14:paraId="7AC622C5" w14:textId="77777777" w:rsidR="00D23442" w:rsidRDefault="00D23442">
            <w:r>
              <w:t>1027</w:t>
            </w:r>
          </w:p>
        </w:tc>
        <w:tc>
          <w:tcPr>
            <w:tcW w:w="7796" w:type="dxa"/>
          </w:tcPr>
          <w:p w14:paraId="1E30CD30" w14:textId="77777777" w:rsidR="00D23442" w:rsidRDefault="00D23442">
            <w:r>
              <w:t>On Designing and Implementing Simulation in VTS Training at Training Institutes / VTS Centres</w:t>
            </w:r>
          </w:p>
        </w:tc>
        <w:tc>
          <w:tcPr>
            <w:tcW w:w="1418" w:type="dxa"/>
          </w:tcPr>
          <w:p w14:paraId="513C7A63" w14:textId="77777777" w:rsidR="00D23442" w:rsidRPr="005B257E" w:rsidRDefault="00D23442" w:rsidP="003500F0">
            <w:r w:rsidRPr="005B257E">
              <w:t>Dec 2005</w:t>
            </w:r>
          </w:p>
        </w:tc>
        <w:tc>
          <w:tcPr>
            <w:tcW w:w="3969" w:type="dxa"/>
          </w:tcPr>
          <w:p w14:paraId="182FFA8A" w14:textId="77777777" w:rsidR="00D23442" w:rsidRPr="00555A42" w:rsidRDefault="00A80BCB" w:rsidP="003500F0">
            <w:r w:rsidRPr="00555A42">
              <w:t>It is already in our current work programme</w:t>
            </w:r>
          </w:p>
        </w:tc>
      </w:tr>
      <w:tr w:rsidR="00D23442" w14:paraId="7F23C660" w14:textId="77777777" w:rsidTr="00D23442">
        <w:tc>
          <w:tcPr>
            <w:tcW w:w="959" w:type="dxa"/>
          </w:tcPr>
          <w:p w14:paraId="5ADEEE38" w14:textId="77777777" w:rsidR="00D23442" w:rsidRDefault="00D23442">
            <w:r>
              <w:t>1045</w:t>
            </w:r>
            <w:r>
              <w:tab/>
            </w:r>
          </w:p>
        </w:tc>
        <w:tc>
          <w:tcPr>
            <w:tcW w:w="7796" w:type="dxa"/>
          </w:tcPr>
          <w:p w14:paraId="3565D0F5" w14:textId="77777777" w:rsidR="00D23442" w:rsidRDefault="00D23442">
            <w:r>
              <w:t>On Staffing Levels at VTS Centres</w:t>
            </w:r>
          </w:p>
        </w:tc>
        <w:tc>
          <w:tcPr>
            <w:tcW w:w="1418" w:type="dxa"/>
          </w:tcPr>
          <w:p w14:paraId="1E0E0F16" w14:textId="77777777" w:rsidR="00D23442" w:rsidRPr="005B257E" w:rsidRDefault="00D23442" w:rsidP="003500F0">
            <w:r w:rsidRPr="005B257E">
              <w:t>Dec 2005</w:t>
            </w:r>
          </w:p>
        </w:tc>
        <w:tc>
          <w:tcPr>
            <w:tcW w:w="3969" w:type="dxa"/>
          </w:tcPr>
          <w:p w14:paraId="1C658ECB" w14:textId="77777777" w:rsidR="00D23442" w:rsidRPr="00555A42" w:rsidRDefault="00D23442" w:rsidP="003500F0"/>
        </w:tc>
      </w:tr>
      <w:tr w:rsidR="00D23442" w14:paraId="370A804B" w14:textId="77777777" w:rsidTr="00D23442">
        <w:tc>
          <w:tcPr>
            <w:tcW w:w="959" w:type="dxa"/>
          </w:tcPr>
          <w:p w14:paraId="1A7E5FC4" w14:textId="77777777" w:rsidR="00D23442" w:rsidRDefault="00D23442">
            <w:r>
              <w:t>1032</w:t>
            </w:r>
          </w:p>
        </w:tc>
        <w:tc>
          <w:tcPr>
            <w:tcW w:w="7796" w:type="dxa"/>
          </w:tcPr>
          <w:p w14:paraId="7D2CA4A9" w14:textId="77777777" w:rsidR="00D23442" w:rsidRDefault="00D23442">
            <w:r>
              <w:t>On the Aspects of Training of VTS Personnel relevant to the Introduction of the Automatic Identification System</w:t>
            </w:r>
          </w:p>
        </w:tc>
        <w:tc>
          <w:tcPr>
            <w:tcW w:w="1418" w:type="dxa"/>
          </w:tcPr>
          <w:p w14:paraId="34B5EC05" w14:textId="77777777" w:rsidR="00D23442" w:rsidRPr="005B257E" w:rsidRDefault="00D23442" w:rsidP="003500F0">
            <w:r w:rsidRPr="005B257E">
              <w:t>Jun 2005</w:t>
            </w:r>
          </w:p>
        </w:tc>
        <w:tc>
          <w:tcPr>
            <w:tcW w:w="3969" w:type="dxa"/>
          </w:tcPr>
          <w:p w14:paraId="422C42C6" w14:textId="77777777" w:rsidR="00D23442" w:rsidRPr="00555A42" w:rsidRDefault="00752CA7" w:rsidP="00AC0DA7">
            <w:r w:rsidRPr="00555A42">
              <w:t>Is this really required now that AIS has been around for quite a while</w:t>
            </w:r>
          </w:p>
        </w:tc>
      </w:tr>
      <w:tr w:rsidR="00D23442" w14:paraId="5F9D9E99" w14:textId="77777777" w:rsidTr="00D23442">
        <w:tc>
          <w:tcPr>
            <w:tcW w:w="959" w:type="dxa"/>
          </w:tcPr>
          <w:p w14:paraId="28E89956" w14:textId="77777777" w:rsidR="00D23442" w:rsidRDefault="00D23442">
            <w:r>
              <w:t>1028</w:t>
            </w:r>
          </w:p>
        </w:tc>
        <w:tc>
          <w:tcPr>
            <w:tcW w:w="7796" w:type="dxa"/>
          </w:tcPr>
          <w:p w14:paraId="7E4F34C8" w14:textId="77777777" w:rsidR="00D23442" w:rsidRDefault="00D23442">
            <w:r>
              <w:t>On the Universal Automatic Identification System (AIS) - Volume 1 - Part 1 Operational issues (Dec 2002 - Revised Dec 2004)</w:t>
            </w:r>
          </w:p>
        </w:tc>
        <w:tc>
          <w:tcPr>
            <w:tcW w:w="1418" w:type="dxa"/>
          </w:tcPr>
          <w:p w14:paraId="3FA8D3DE" w14:textId="77777777" w:rsidR="00D23442" w:rsidRPr="005B257E" w:rsidRDefault="00D23442" w:rsidP="003500F0">
            <w:r w:rsidRPr="005B257E">
              <w:t>Dec 2004</w:t>
            </w:r>
          </w:p>
        </w:tc>
        <w:tc>
          <w:tcPr>
            <w:tcW w:w="3969" w:type="dxa"/>
          </w:tcPr>
          <w:p w14:paraId="4AD4C530" w14:textId="77777777" w:rsidR="00D23442" w:rsidRPr="00555A42" w:rsidRDefault="00A80BCB" w:rsidP="003500F0">
            <w:r w:rsidRPr="00555A42">
              <w:t>VTS / e-</w:t>
            </w:r>
            <w:proofErr w:type="gramStart"/>
            <w:r w:rsidRPr="00555A42">
              <w:t>NAV ?</w:t>
            </w:r>
            <w:proofErr w:type="gramEnd"/>
          </w:p>
        </w:tc>
      </w:tr>
      <w:tr w:rsidR="00D23442" w14:paraId="24ADE0D6" w14:textId="77777777" w:rsidTr="00C90F9F">
        <w:tc>
          <w:tcPr>
            <w:tcW w:w="959" w:type="dxa"/>
          </w:tcPr>
          <w:p w14:paraId="3CDA3D75" w14:textId="77777777" w:rsidR="00D23442" w:rsidRDefault="00D23442">
            <w:r>
              <w:t>1029</w:t>
            </w:r>
          </w:p>
        </w:tc>
        <w:tc>
          <w:tcPr>
            <w:tcW w:w="7796" w:type="dxa"/>
          </w:tcPr>
          <w:p w14:paraId="1B747E3C" w14:textId="77777777" w:rsidR="00D23442" w:rsidRDefault="00D23442">
            <w:r>
              <w:t>On Universal Automatic Identification (AIS) - Volume 1 - Part 2 technical issues</w:t>
            </w:r>
          </w:p>
        </w:tc>
        <w:tc>
          <w:tcPr>
            <w:tcW w:w="1418" w:type="dxa"/>
          </w:tcPr>
          <w:p w14:paraId="5F1B7745" w14:textId="77777777" w:rsidR="00D23442" w:rsidRDefault="00D23442" w:rsidP="003500F0">
            <w:r w:rsidRPr="005B257E">
              <w:t>Dec 2002</w:t>
            </w:r>
          </w:p>
        </w:tc>
        <w:tc>
          <w:tcPr>
            <w:tcW w:w="3969" w:type="dxa"/>
            <w:shd w:val="clear" w:color="auto" w:fill="auto"/>
          </w:tcPr>
          <w:p w14:paraId="3BBB8A1A" w14:textId="77777777" w:rsidR="00D23442" w:rsidRPr="00C90F9F" w:rsidRDefault="00A80BCB" w:rsidP="003500F0">
            <w:r w:rsidRPr="00C90F9F">
              <w:t>VTS / e-</w:t>
            </w:r>
            <w:proofErr w:type="gramStart"/>
            <w:r w:rsidRPr="00C90F9F">
              <w:t>NAV ?</w:t>
            </w:r>
            <w:proofErr w:type="gramEnd"/>
          </w:p>
        </w:tc>
      </w:tr>
    </w:tbl>
    <w:p w14:paraId="3D973FF8" w14:textId="77777777" w:rsidR="009E70A5" w:rsidRDefault="009E70A5">
      <w:pPr>
        <w:rPr>
          <w:ins w:id="115" w:author="Trainor, Neil" w:date="2013-03-15T02:21:00Z"/>
        </w:rPr>
      </w:pPr>
    </w:p>
    <w:p w14:paraId="6E7DD8D8" w14:textId="77777777" w:rsidR="00F83A6B" w:rsidRDefault="00F83A6B">
      <w:pPr>
        <w:rPr>
          <w:ins w:id="116" w:author="Trainor, Neil" w:date="2013-03-15T02:2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796"/>
        <w:gridCol w:w="1418"/>
        <w:gridCol w:w="3969"/>
      </w:tblGrid>
      <w:tr w:rsidR="00F83A6B" w:rsidRPr="00C2148A" w14:paraId="38D98B1A" w14:textId="77777777" w:rsidTr="003500F0">
        <w:trPr>
          <w:tblHeader/>
          <w:ins w:id="117" w:author="Trainor, Neil" w:date="2013-03-15T02:21:00Z"/>
        </w:trPr>
        <w:tc>
          <w:tcPr>
            <w:tcW w:w="8755" w:type="dxa"/>
            <w:gridSpan w:val="2"/>
            <w:shd w:val="clear" w:color="auto" w:fill="DBE5F1" w:themeFill="accent1" w:themeFillTint="33"/>
          </w:tcPr>
          <w:p w14:paraId="6CF4C8CF" w14:textId="77777777" w:rsidR="00F83A6B" w:rsidRPr="00AD6DC0" w:rsidRDefault="00F83A6B" w:rsidP="003500F0">
            <w:pPr>
              <w:rPr>
                <w:ins w:id="118" w:author="Trainor, Neil" w:date="2013-03-15T02:21:00Z"/>
                <w:b/>
              </w:rPr>
            </w:pPr>
            <w:ins w:id="119" w:author="Trainor, Neil" w:date="2013-03-15T02:21:00Z">
              <w:r w:rsidRPr="00AD6DC0">
                <w:rPr>
                  <w:b/>
                </w:rPr>
                <w:lastRenderedPageBreak/>
                <w:t>Recommendations</w:t>
              </w:r>
            </w:ins>
          </w:p>
        </w:tc>
        <w:tc>
          <w:tcPr>
            <w:tcW w:w="1418" w:type="dxa"/>
            <w:shd w:val="clear" w:color="auto" w:fill="DBE5F1" w:themeFill="accent1" w:themeFillTint="33"/>
          </w:tcPr>
          <w:p w14:paraId="05C88E3C" w14:textId="77777777" w:rsidR="00F83A6B" w:rsidRPr="00C2148A" w:rsidRDefault="00F83A6B" w:rsidP="003500F0">
            <w:pPr>
              <w:rPr>
                <w:ins w:id="120" w:author="Trainor, Neil" w:date="2013-03-15T02:21:00Z"/>
                <w:b/>
              </w:rPr>
            </w:pPr>
            <w:ins w:id="121" w:author="Trainor, Neil" w:date="2013-03-15T02:21:00Z">
              <w:r w:rsidRPr="00C2148A">
                <w:rPr>
                  <w:b/>
                </w:rPr>
                <w:t>Date</w:t>
              </w:r>
            </w:ins>
          </w:p>
        </w:tc>
        <w:tc>
          <w:tcPr>
            <w:tcW w:w="3969" w:type="dxa"/>
            <w:shd w:val="clear" w:color="auto" w:fill="auto"/>
          </w:tcPr>
          <w:p w14:paraId="7A054FF6" w14:textId="77777777" w:rsidR="00F83A6B" w:rsidRPr="00C2148A" w:rsidRDefault="00F83A6B" w:rsidP="003500F0">
            <w:pPr>
              <w:rPr>
                <w:ins w:id="122" w:author="Trainor, Neil" w:date="2013-03-15T02:21:00Z"/>
              </w:rPr>
            </w:pPr>
            <w:ins w:id="123" w:author="Trainor, Neil" w:date="2013-03-15T02:21:00Z">
              <w:r w:rsidRPr="00C2148A">
                <w:rPr>
                  <w:b/>
                </w:rPr>
                <w:t>Comments</w:t>
              </w:r>
              <w:r w:rsidRPr="00C2148A">
                <w:t xml:space="preserve"> – </w:t>
              </w:r>
              <w:r>
                <w:t>include f</w:t>
              </w:r>
              <w:r w:rsidRPr="00C2148A">
                <w:t>or review or drop?</w:t>
              </w:r>
            </w:ins>
          </w:p>
        </w:tc>
      </w:tr>
      <w:tr w:rsidR="00F83A6B" w:rsidRPr="00555A42" w14:paraId="02469EBE" w14:textId="77777777" w:rsidTr="003500F0">
        <w:trPr>
          <w:ins w:id="124" w:author="Trainor, Neil" w:date="2013-03-15T02:21:00Z"/>
        </w:trPr>
        <w:tc>
          <w:tcPr>
            <w:tcW w:w="959" w:type="dxa"/>
          </w:tcPr>
          <w:p w14:paraId="0CBA2C4E" w14:textId="77777777" w:rsidR="00F83A6B" w:rsidRPr="005A1A7D" w:rsidRDefault="00F83A6B" w:rsidP="003500F0">
            <w:pPr>
              <w:rPr>
                <w:ins w:id="125" w:author="Trainor, Neil" w:date="2013-03-15T02:21:00Z"/>
              </w:rPr>
            </w:pPr>
            <w:ins w:id="126" w:author="Trainor, Neil" w:date="2013-03-15T02:21:00Z">
              <w:r w:rsidRPr="005A1A7D">
                <w:t>A-126</w:t>
              </w:r>
            </w:ins>
          </w:p>
        </w:tc>
        <w:tc>
          <w:tcPr>
            <w:tcW w:w="7796" w:type="dxa"/>
          </w:tcPr>
          <w:p w14:paraId="5D42673A" w14:textId="77777777" w:rsidR="00F83A6B" w:rsidRPr="005A1A7D" w:rsidRDefault="00F83A6B" w:rsidP="003500F0">
            <w:pPr>
              <w:rPr>
                <w:ins w:id="127" w:author="Trainor, Neil" w:date="2013-03-15T02:21:00Z"/>
              </w:rPr>
            </w:pPr>
            <w:ins w:id="128" w:author="Trainor, Neil" w:date="2013-03-15T02:21:00Z">
              <w:r w:rsidRPr="005A1A7D">
                <w:t>On the Use of the Automatic Identification System (AIS) in Marine Aids to Navigation Service</w:t>
              </w:r>
            </w:ins>
          </w:p>
        </w:tc>
        <w:tc>
          <w:tcPr>
            <w:tcW w:w="1418" w:type="dxa"/>
          </w:tcPr>
          <w:p w14:paraId="577F136E" w14:textId="77777777" w:rsidR="00F83A6B" w:rsidRPr="00C71998" w:rsidRDefault="00F83A6B" w:rsidP="003500F0">
            <w:pPr>
              <w:rPr>
                <w:ins w:id="129" w:author="Trainor, Neil" w:date="2013-03-15T02:21:00Z"/>
              </w:rPr>
            </w:pPr>
            <w:ins w:id="130" w:author="Trainor, Neil" w:date="2013-03-15T02:21:00Z">
              <w:r w:rsidRPr="00C71998">
                <w:t>Dec 2008</w:t>
              </w:r>
            </w:ins>
          </w:p>
        </w:tc>
        <w:tc>
          <w:tcPr>
            <w:tcW w:w="3969" w:type="dxa"/>
          </w:tcPr>
          <w:p w14:paraId="41194A5D" w14:textId="77777777" w:rsidR="00F83A6B" w:rsidRPr="00555A42" w:rsidRDefault="00F83A6B" w:rsidP="003500F0">
            <w:pPr>
              <w:rPr>
                <w:ins w:id="131" w:author="Trainor, Neil" w:date="2013-03-15T02:21:00Z"/>
              </w:rPr>
            </w:pPr>
            <w:ins w:id="132" w:author="Trainor, Neil" w:date="2013-03-15T02:21:00Z">
              <w:r w:rsidRPr="00555A42">
                <w:t>ANM Committee</w:t>
              </w:r>
              <w:r>
                <w:t>?</w:t>
              </w:r>
            </w:ins>
          </w:p>
        </w:tc>
      </w:tr>
    </w:tbl>
    <w:p w14:paraId="6A44810A" w14:textId="77777777" w:rsidR="00F83A6B" w:rsidRDefault="00F83A6B"/>
    <w:sectPr w:rsidR="00F83A6B" w:rsidSect="00496E19">
      <w:headerReference w:type="default" r:id="rId9"/>
      <w:footerReference w:type="default" r:id="rId10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EDE8E" w14:textId="77777777" w:rsidR="006665B6" w:rsidRDefault="006665B6" w:rsidP="00496E19">
      <w:r>
        <w:separator/>
      </w:r>
    </w:p>
  </w:endnote>
  <w:endnote w:type="continuationSeparator" w:id="0">
    <w:p w14:paraId="7C238B19" w14:textId="77777777" w:rsidR="006665B6" w:rsidRDefault="006665B6" w:rsidP="0049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1BCA3" w14:textId="77777777" w:rsidR="006665B6" w:rsidRDefault="006665B6" w:rsidP="00496E19">
    <w:pPr>
      <w:pStyle w:val="Footer"/>
      <w:tabs>
        <w:tab w:val="clear" w:pos="4320"/>
        <w:tab w:val="clear" w:pos="8640"/>
        <w:tab w:val="center" w:pos="7088"/>
        <w:tab w:val="right" w:pos="14034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F053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7484E" w14:textId="77777777" w:rsidR="006665B6" w:rsidRDefault="006665B6" w:rsidP="00496E19">
      <w:r>
        <w:separator/>
      </w:r>
    </w:p>
  </w:footnote>
  <w:footnote w:type="continuationSeparator" w:id="0">
    <w:p w14:paraId="3E759127" w14:textId="77777777" w:rsidR="006665B6" w:rsidRDefault="006665B6" w:rsidP="00496E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27CAF" w14:textId="37D4324A" w:rsidR="00B15663" w:rsidRDefault="00B15663" w:rsidP="00647409">
    <w:pPr>
      <w:pStyle w:val="Header"/>
      <w:tabs>
        <w:tab w:val="clear" w:pos="4320"/>
        <w:tab w:val="clear" w:pos="8640"/>
        <w:tab w:val="center" w:pos="7088"/>
        <w:tab w:val="right" w:pos="13892"/>
      </w:tabs>
      <w:jc w:val="right"/>
    </w:pPr>
    <w:r>
      <w:t>VTS37</w:t>
    </w:r>
    <w:ins w:id="133" w:author="Office 2004 Test Drive User" w:date="2013-08-09T09:51:00Z">
      <w:r w:rsidR="00BF0539">
        <w:t>-13</w:t>
      </w:r>
    </w:ins>
    <w:del w:id="134" w:author="Office 2004 Test Drive User" w:date="2013-08-09T09:52:00Z">
      <w:r w:rsidDel="00BF0539">
        <w:delText>/12/5</w:delText>
      </w:r>
    </w:del>
  </w:p>
  <w:p w14:paraId="54D521DF" w14:textId="3538333D" w:rsidR="006665B6" w:rsidRDefault="00B15663" w:rsidP="00647409">
    <w:pPr>
      <w:pStyle w:val="Header"/>
      <w:tabs>
        <w:tab w:val="clear" w:pos="4320"/>
        <w:tab w:val="clear" w:pos="8640"/>
        <w:tab w:val="center" w:pos="7088"/>
        <w:tab w:val="right" w:pos="13892"/>
      </w:tabs>
      <w:jc w:val="right"/>
    </w:pPr>
    <w:r>
      <w:t xml:space="preserve">Formerly </w:t>
    </w:r>
    <w:r w:rsidR="006665B6">
      <w:t>VTS36/</w:t>
    </w:r>
    <w:r w:rsidR="008145E3">
      <w:t>C&amp;VC/WP1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53E1"/>
    <w:multiLevelType w:val="hybridMultilevel"/>
    <w:tmpl w:val="1BF616CC"/>
    <w:lvl w:ilvl="0" w:tplc="FFCE23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45347"/>
    <w:multiLevelType w:val="hybridMultilevel"/>
    <w:tmpl w:val="5F8264A4"/>
    <w:lvl w:ilvl="0" w:tplc="6F9668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75"/>
    <w:rsid w:val="000438AA"/>
    <w:rsid w:val="00043B55"/>
    <w:rsid w:val="00046999"/>
    <w:rsid w:val="00063FEC"/>
    <w:rsid w:val="000A3FAF"/>
    <w:rsid w:val="000B2F92"/>
    <w:rsid w:val="000C5EC6"/>
    <w:rsid w:val="001142D4"/>
    <w:rsid w:val="00126EF5"/>
    <w:rsid w:val="00144B8F"/>
    <w:rsid w:val="001A65CA"/>
    <w:rsid w:val="002303FD"/>
    <w:rsid w:val="00256207"/>
    <w:rsid w:val="00274FCD"/>
    <w:rsid w:val="00277F10"/>
    <w:rsid w:val="003500F0"/>
    <w:rsid w:val="003A3263"/>
    <w:rsid w:val="00496E19"/>
    <w:rsid w:val="004D44F8"/>
    <w:rsid w:val="00555A42"/>
    <w:rsid w:val="00575FA3"/>
    <w:rsid w:val="005C11E7"/>
    <w:rsid w:val="005C2C2C"/>
    <w:rsid w:val="00607362"/>
    <w:rsid w:val="00647409"/>
    <w:rsid w:val="006665B6"/>
    <w:rsid w:val="006906CC"/>
    <w:rsid w:val="006F561F"/>
    <w:rsid w:val="00726253"/>
    <w:rsid w:val="00742E4B"/>
    <w:rsid w:val="00752CA7"/>
    <w:rsid w:val="00796CB2"/>
    <w:rsid w:val="008047FE"/>
    <w:rsid w:val="008145E3"/>
    <w:rsid w:val="00823F9C"/>
    <w:rsid w:val="00887242"/>
    <w:rsid w:val="008C4BF7"/>
    <w:rsid w:val="009373A0"/>
    <w:rsid w:val="00947575"/>
    <w:rsid w:val="009916ED"/>
    <w:rsid w:val="009E70A5"/>
    <w:rsid w:val="00A12A61"/>
    <w:rsid w:val="00A80BCB"/>
    <w:rsid w:val="00AC0DA7"/>
    <w:rsid w:val="00AD6DC0"/>
    <w:rsid w:val="00AF2D98"/>
    <w:rsid w:val="00B15663"/>
    <w:rsid w:val="00B15905"/>
    <w:rsid w:val="00BC042C"/>
    <w:rsid w:val="00BD6CC6"/>
    <w:rsid w:val="00BF0539"/>
    <w:rsid w:val="00BF66C5"/>
    <w:rsid w:val="00C2148A"/>
    <w:rsid w:val="00C66E7C"/>
    <w:rsid w:val="00C90F9F"/>
    <w:rsid w:val="00D23442"/>
    <w:rsid w:val="00D36746"/>
    <w:rsid w:val="00D44B04"/>
    <w:rsid w:val="00D50C53"/>
    <w:rsid w:val="00D855E0"/>
    <w:rsid w:val="00DA25CF"/>
    <w:rsid w:val="00E038B5"/>
    <w:rsid w:val="00E364AC"/>
    <w:rsid w:val="00E9045B"/>
    <w:rsid w:val="00E908C2"/>
    <w:rsid w:val="00EA73E2"/>
    <w:rsid w:val="00EB56FC"/>
    <w:rsid w:val="00EC39E9"/>
    <w:rsid w:val="00F114D6"/>
    <w:rsid w:val="00F6190E"/>
    <w:rsid w:val="00F82BE0"/>
    <w:rsid w:val="00F83A6B"/>
    <w:rsid w:val="00FA42FA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1B7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D0243-D6B1-2147-8EDF-7896CA72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664</Words>
  <Characters>3791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Office 2004 Test Drive User</cp:lastModifiedBy>
  <cp:revision>2</cp:revision>
  <dcterms:created xsi:type="dcterms:W3CDTF">2013-08-09T07:52:00Z</dcterms:created>
  <dcterms:modified xsi:type="dcterms:W3CDTF">2013-08-09T07:52:00Z</dcterms:modified>
</cp:coreProperties>
</file>